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67857">
      <w:pPr>
        <w:widowControl w:val="0"/>
        <w:ind w:right="-7" w:firstLine="567"/>
        <w:jc w:val="right"/>
        <w:rPr>
          <w:rFonts w:ascii="GHEA Grapalat" w:hAnsi="GHEA Grapalat" w:cs="Sylfaen"/>
          <w:i/>
          <w:u w:val="single"/>
        </w:rPr>
      </w:pPr>
    </w:p>
    <w:p w14:paraId="31A0F3C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19288BC7" w14:textId="77777777" w:rsidR="006066E9" w:rsidRPr="00E5471A" w:rsidRDefault="006066E9" w:rsidP="00E67857">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6E23FD5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p>
    <w:p w14:paraId="75BB2BD3" w14:textId="4FD5B2B3" w:rsidR="0091042F" w:rsidRPr="00601797" w:rsidRDefault="00642EFE" w:rsidP="00E67857">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4B5DA9" w:rsidRPr="004B5DA9">
        <w:rPr>
          <w:rFonts w:ascii="GHEA Grapalat" w:hAnsi="GHEA Grapalat"/>
          <w:i w:val="0"/>
          <w:color w:val="FF0000"/>
          <w:sz w:val="24"/>
          <w:szCs w:val="24"/>
        </w:rPr>
        <w:t>18</w:t>
      </w:r>
      <w:r w:rsidRPr="00601797">
        <w:rPr>
          <w:rFonts w:ascii="GHEA Grapalat" w:hAnsi="GHEA Grapalat"/>
          <w:i w:val="0"/>
          <w:color w:val="FF0000"/>
          <w:sz w:val="24"/>
          <w:szCs w:val="24"/>
        </w:rPr>
        <w:t>" "</w:t>
      </w:r>
      <w:r w:rsidR="001E6A3A">
        <w:rPr>
          <w:rFonts w:ascii="GHEA Grapalat" w:hAnsi="GHEA Grapalat"/>
          <w:i w:val="0"/>
          <w:color w:val="FF0000"/>
          <w:sz w:val="24"/>
          <w:szCs w:val="24"/>
          <w:lang w:val="hy-AM"/>
        </w:rPr>
        <w:t>1</w:t>
      </w:r>
      <w:r w:rsidR="001E311B">
        <w:rPr>
          <w:rFonts w:ascii="GHEA Grapalat" w:hAnsi="GHEA Grapalat"/>
          <w:i w:val="0"/>
          <w:color w:val="FF0000"/>
          <w:sz w:val="24"/>
          <w:szCs w:val="24"/>
          <w:lang w:val="hy-AM"/>
        </w:rPr>
        <w:t>2</w:t>
      </w:r>
      <w:r w:rsidRPr="00601797">
        <w:rPr>
          <w:rFonts w:ascii="GHEA Grapalat" w:hAnsi="GHEA Grapalat"/>
          <w:i w:val="0"/>
          <w:color w:val="FF0000"/>
          <w:sz w:val="24"/>
          <w:szCs w:val="24"/>
        </w:rPr>
        <w:t xml:space="preserve">" </w:t>
      </w:r>
      <w:r w:rsidR="00B07413">
        <w:rPr>
          <w:rFonts w:ascii="GHEA Grapalat" w:hAnsi="GHEA Grapalat"/>
          <w:i w:val="0"/>
          <w:color w:val="FF0000"/>
          <w:sz w:val="24"/>
          <w:szCs w:val="24"/>
        </w:rPr>
        <w:t>2025</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2E74E853" w:rsidR="0091042F" w:rsidRPr="009044F1" w:rsidRDefault="0006703E" w:rsidP="00E67857">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6066E9">
        <w:rPr>
          <w:rFonts w:ascii="GHEA Grapalat" w:hAnsi="GHEA Grapalat"/>
          <w:i w:val="0"/>
          <w:sz w:val="24"/>
          <w:szCs w:val="24"/>
        </w:rPr>
        <w:t>26/11</w:t>
      </w:r>
    </w:p>
    <w:p w14:paraId="4DA1CB45" w14:textId="77777777" w:rsidR="0091042F" w:rsidRPr="009044F1" w:rsidRDefault="0091042F" w:rsidP="00E67857">
      <w:pPr>
        <w:pStyle w:val="BodyTextIndent"/>
        <w:widowControl w:val="0"/>
        <w:spacing w:line="240" w:lineRule="auto"/>
        <w:rPr>
          <w:rFonts w:ascii="GHEA Grapalat" w:hAnsi="GHEA Grapalat"/>
          <w:i w:val="0"/>
          <w:sz w:val="24"/>
          <w:szCs w:val="24"/>
        </w:rPr>
      </w:pPr>
    </w:p>
    <w:p w14:paraId="78B9F6A4" w14:textId="24CEE618" w:rsidR="00642EFE" w:rsidRPr="009044F1" w:rsidRDefault="00601797" w:rsidP="00E67857">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283882D0" w:rsidR="00341A74" w:rsidRPr="003A1EBB" w:rsidRDefault="00A20B69"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67857">
        <w:rPr>
          <w:rFonts w:ascii="Calibri" w:hAnsi="Calibri" w:cs="Calibri"/>
          <w:i w:val="0"/>
          <w:sz w:val="24"/>
          <w:szCs w:val="24"/>
        </w:rPr>
        <w:t> </w:t>
      </w:r>
      <w:r w:rsidRPr="00E67857">
        <w:rPr>
          <w:rFonts w:ascii="GHEA Grapalat" w:hAnsi="GHEA Grapalat"/>
          <w:i w:val="0"/>
          <w:sz w:val="24"/>
          <w:szCs w:val="24"/>
        </w:rPr>
        <w:t>установленном</w:t>
      </w:r>
      <w:r w:rsidR="00782D60" w:rsidRPr="00E67857">
        <w:rPr>
          <w:rFonts w:ascii="Calibri" w:hAnsi="Calibri" w:cs="Calibri"/>
          <w:i w:val="0"/>
          <w:sz w:val="24"/>
          <w:szCs w:val="24"/>
        </w:rPr>
        <w:t> </w:t>
      </w:r>
      <w:r w:rsidRPr="00E67857">
        <w:rPr>
          <w:rFonts w:ascii="GHEA Grapalat" w:hAnsi="GHEA Grapalat"/>
          <w:i w:val="0"/>
          <w:sz w:val="24"/>
          <w:szCs w:val="24"/>
        </w:rPr>
        <w:t>порядке будет предложено заключить договор на поставку</w:t>
      </w:r>
      <w:r w:rsidR="00E67857">
        <w:rPr>
          <w:rFonts w:ascii="GHEA Grapalat" w:hAnsi="GHEA Grapalat"/>
          <w:i w:val="0"/>
          <w:sz w:val="24"/>
          <w:szCs w:val="24"/>
          <w:lang w:val="hy-AM"/>
        </w:rPr>
        <w:t xml:space="preserve"> </w:t>
      </w:r>
      <w:r w:rsidR="00E67857">
        <w:rPr>
          <w:rFonts w:ascii="GHEA Grapalat" w:hAnsi="GHEA Grapalat"/>
          <w:i w:val="0"/>
          <w:sz w:val="24"/>
          <w:szCs w:val="24"/>
        </w:rPr>
        <w:t>р</w:t>
      </w:r>
      <w:r w:rsidR="00E67857" w:rsidRPr="00E67857">
        <w:rPr>
          <w:rFonts w:ascii="GHEA Grapalat" w:hAnsi="GHEA Grapalat"/>
          <w:i w:val="0"/>
          <w:sz w:val="24"/>
          <w:szCs w:val="24"/>
        </w:rPr>
        <w:t>емонтны</w:t>
      </w:r>
      <w:r w:rsidR="00E67857">
        <w:rPr>
          <w:rFonts w:ascii="GHEA Grapalat" w:hAnsi="GHEA Grapalat"/>
          <w:i w:val="0"/>
          <w:sz w:val="24"/>
          <w:szCs w:val="24"/>
        </w:rPr>
        <w:t>х</w:t>
      </w:r>
      <w:r w:rsidR="00E67857" w:rsidRPr="00E67857">
        <w:rPr>
          <w:rFonts w:ascii="GHEA Grapalat" w:hAnsi="GHEA Grapalat"/>
          <w:i w:val="0"/>
          <w:sz w:val="24"/>
          <w:szCs w:val="24"/>
        </w:rPr>
        <w:t xml:space="preserve"> работ по асфальтобетонному покрытию улиц, дворов, дворовых дорог и тротуаров  административного района Нор Норк </w:t>
      </w:r>
      <w:r w:rsidR="00782D60">
        <w:rPr>
          <w:rFonts w:ascii="GHEA Grapalat" w:hAnsi="GHEA Grapalat"/>
          <w:i w:val="0"/>
          <w:sz w:val="24"/>
          <w:szCs w:val="24"/>
        </w:rPr>
        <w:t>(далее — договор).</w:t>
      </w:r>
    </w:p>
    <w:p w14:paraId="1D6FB85B" w14:textId="77777777" w:rsidR="00357D48" w:rsidRPr="009044F1" w:rsidRDefault="00A20B69" w:rsidP="00E67857">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678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E678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29DFE824" w:rsidR="005939DE" w:rsidRPr="00C07F24" w:rsidRDefault="00677658"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4B5DA9">
        <w:rPr>
          <w:rFonts w:ascii="GHEA Grapalat" w:hAnsi="GHEA Grapalat"/>
          <w:b/>
          <w:i w:val="0"/>
          <w:iCs/>
          <w:lang w:val="hy-AM"/>
        </w:rPr>
        <w:t>19</w:t>
      </w:r>
      <w:r w:rsidR="001E311B">
        <w:rPr>
          <w:rFonts w:ascii="GHEA Grapalat" w:hAnsi="GHEA Grapalat"/>
          <w:b/>
          <w:i w:val="0"/>
          <w:iCs/>
          <w:lang w:val="hy-AM"/>
        </w:rPr>
        <w:t>.01.2026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03D85C5E" w:rsidR="004E2FC6" w:rsidRPr="001B32D9" w:rsidRDefault="0060526C"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4B5DA9">
        <w:rPr>
          <w:rFonts w:ascii="GHEA Grapalat" w:hAnsi="GHEA Grapalat"/>
          <w:b/>
          <w:i w:val="0"/>
          <w:iCs/>
          <w:lang w:val="hy-AM"/>
        </w:rPr>
        <w:t>19</w:t>
      </w:r>
      <w:r w:rsidR="001E311B">
        <w:rPr>
          <w:rFonts w:ascii="GHEA Grapalat" w:hAnsi="GHEA Grapalat"/>
          <w:b/>
          <w:i w:val="0"/>
          <w:iCs/>
          <w:lang w:val="hy-AM"/>
        </w:rPr>
        <w:t>.01.2026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678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67857">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196A05" w:rsidR="006E7AF9" w:rsidRDefault="006E7AF9" w:rsidP="00E67857">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E67857">
        <w:rPr>
          <w:rFonts w:ascii="GHEA Grapalat" w:hAnsi="GHEA Grapalat"/>
          <w:sz w:val="24"/>
          <w:szCs w:val="24"/>
        </w:rPr>
        <w:t>011514373</w:t>
      </w:r>
    </w:p>
    <w:p w14:paraId="29D580B7" w14:textId="237739CB"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E67857">
        <w:rPr>
          <w:rFonts w:ascii="GHEA Grapalat" w:hAnsi="GHEA Grapalat"/>
          <w:i w:val="0"/>
          <w:sz w:val="24"/>
          <w:szCs w:val="24"/>
          <w:lang w:val="en-US"/>
        </w:rPr>
        <w:t>gor</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muradyan</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yerevan</w:t>
      </w:r>
      <w:proofErr w:type="spellEnd"/>
      <w:r w:rsidR="00E67857" w:rsidRPr="004B5DA9">
        <w:rPr>
          <w:rFonts w:ascii="GHEA Grapalat" w:hAnsi="GHEA Grapalat"/>
          <w:i w:val="0"/>
          <w:sz w:val="24"/>
          <w:szCs w:val="24"/>
        </w:rPr>
        <w:t>.</w:t>
      </w:r>
      <w:r w:rsidR="00E67857">
        <w:rPr>
          <w:rFonts w:ascii="GHEA Grapalat" w:hAnsi="GHEA Grapalat"/>
          <w:i w:val="0"/>
          <w:sz w:val="24"/>
          <w:szCs w:val="24"/>
          <w:lang w:val="en-US"/>
        </w:rPr>
        <w:t>am</w:t>
      </w:r>
      <w:r w:rsidR="00E67857" w:rsidRPr="004B5DA9">
        <w:rPr>
          <w:rFonts w:ascii="GHEA Grapalat" w:hAnsi="GHEA Grapalat"/>
          <w:i w:val="0"/>
          <w:sz w:val="24"/>
          <w:szCs w:val="24"/>
        </w:rPr>
        <w:t xml:space="preserve"> </w:t>
      </w:r>
    </w:p>
    <w:p w14:paraId="7EB7C1E5" w14:textId="77777777"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6785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67857">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03F6F5DE" w:rsidR="00096865" w:rsidRPr="009044F1" w:rsidRDefault="005D7731" w:rsidP="00E67857">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6066E9">
        <w:rPr>
          <w:rFonts w:ascii="GHEA Grapalat" w:hAnsi="GHEA Grapalat"/>
          <w:i/>
        </w:rPr>
        <w:t>26/11</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4B5DA9" w:rsidRPr="004B5DA9">
        <w:rPr>
          <w:rFonts w:ascii="GHEA Grapalat" w:hAnsi="GHEA Grapalat"/>
          <w:i/>
        </w:rPr>
        <w:t>18</w:t>
      </w:r>
      <w:r w:rsidR="006E7AF9" w:rsidRPr="006E7AF9">
        <w:rPr>
          <w:rFonts w:ascii="GHEA Grapalat" w:hAnsi="GHEA Grapalat"/>
          <w:i/>
          <w:color w:val="FF0000"/>
        </w:rPr>
        <w:t>.</w:t>
      </w:r>
      <w:r w:rsidR="001E6A3A">
        <w:rPr>
          <w:rFonts w:ascii="GHEA Grapalat" w:hAnsi="GHEA Grapalat"/>
          <w:i/>
          <w:color w:val="FF0000"/>
          <w:lang w:val="hy-AM"/>
        </w:rPr>
        <w:t>1</w:t>
      </w:r>
      <w:r w:rsidR="001E311B">
        <w:rPr>
          <w:rFonts w:ascii="GHEA Grapalat" w:hAnsi="GHEA Grapalat"/>
          <w:i/>
          <w:color w:val="FF0000"/>
          <w:lang w:val="hy-AM"/>
        </w:rPr>
        <w:t>2</w:t>
      </w:r>
      <w:r w:rsidR="00096865" w:rsidRPr="006E7AF9">
        <w:rPr>
          <w:rFonts w:ascii="GHEA Grapalat" w:hAnsi="GHEA Grapalat"/>
          <w:i/>
          <w:color w:val="FF0000"/>
        </w:rPr>
        <w:t xml:space="preserve"> </w:t>
      </w:r>
      <w:r w:rsidR="00B07413">
        <w:rPr>
          <w:rFonts w:ascii="GHEA Grapalat" w:hAnsi="GHEA Grapalat"/>
          <w:i/>
          <w:color w:val="FF0000"/>
        </w:rPr>
        <w:t>2025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E67857">
      <w:pPr>
        <w:pStyle w:val="BodyText"/>
        <w:widowControl w:val="0"/>
        <w:spacing w:after="0"/>
        <w:ind w:right="-7" w:firstLine="567"/>
        <w:jc w:val="center"/>
        <w:rPr>
          <w:rFonts w:ascii="GHEA Grapalat" w:hAnsi="GHEA Grapalat"/>
        </w:rPr>
      </w:pPr>
    </w:p>
    <w:p w14:paraId="552921E7" w14:textId="77777777" w:rsidR="00096865" w:rsidRPr="003A1EBB" w:rsidRDefault="00096865" w:rsidP="00E67857">
      <w:pPr>
        <w:pStyle w:val="BodyText"/>
        <w:widowControl w:val="0"/>
        <w:spacing w:after="0"/>
        <w:ind w:right="-7" w:firstLine="567"/>
        <w:jc w:val="center"/>
        <w:rPr>
          <w:rFonts w:ascii="GHEA Grapalat" w:hAnsi="GHEA Grapalat"/>
        </w:rPr>
      </w:pPr>
    </w:p>
    <w:p w14:paraId="26067788" w14:textId="77777777" w:rsidR="000763E5" w:rsidRPr="003A1EBB" w:rsidRDefault="000763E5" w:rsidP="00E67857">
      <w:pPr>
        <w:pStyle w:val="BodyText"/>
        <w:widowControl w:val="0"/>
        <w:spacing w:after="0"/>
        <w:ind w:right="-7" w:firstLine="567"/>
        <w:jc w:val="center"/>
        <w:rPr>
          <w:rFonts w:ascii="GHEA Grapalat" w:hAnsi="GHEA Grapalat"/>
        </w:rPr>
      </w:pPr>
    </w:p>
    <w:p w14:paraId="4C04C126" w14:textId="64572A1A" w:rsidR="00096865" w:rsidRPr="003A1EBB" w:rsidRDefault="00033ED4" w:rsidP="00E67857">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67857">
      <w:pPr>
        <w:pStyle w:val="BodyText"/>
        <w:widowControl w:val="0"/>
        <w:spacing w:after="0"/>
        <w:ind w:right="-7" w:firstLine="567"/>
        <w:jc w:val="center"/>
        <w:rPr>
          <w:rFonts w:ascii="GHEA Grapalat" w:hAnsi="GHEA Grapalat"/>
        </w:rPr>
      </w:pPr>
    </w:p>
    <w:p w14:paraId="6312CFBB" w14:textId="77777777" w:rsidR="000763E5" w:rsidRPr="003A1EBB" w:rsidRDefault="000763E5" w:rsidP="00E67857">
      <w:pPr>
        <w:pStyle w:val="BodyText"/>
        <w:widowControl w:val="0"/>
        <w:spacing w:after="0"/>
        <w:ind w:right="-7" w:firstLine="567"/>
        <w:jc w:val="center"/>
        <w:rPr>
          <w:rFonts w:ascii="GHEA Grapalat" w:hAnsi="GHEA Grapalat"/>
        </w:rPr>
      </w:pPr>
    </w:p>
    <w:p w14:paraId="63B83025" w14:textId="77777777" w:rsidR="00096865" w:rsidRPr="009044F1" w:rsidRDefault="000763E5" w:rsidP="00E6785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56BCC1F6" w14:textId="2430F500" w:rsidR="00033ED4" w:rsidRDefault="002B32D6" w:rsidP="00E67857">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F818BE" w:rsidRPr="00F818BE">
        <w:rPr>
          <w:rFonts w:ascii="GHEA Grapalat" w:hAnsi="GHEA Grapalat"/>
        </w:rPr>
        <w:t xml:space="preserve">РЕМОНТНЫХ РАБОТ ПО АСФАЛЬТОБЕТОННОМУ ПОКРЫТИЮ УЛИЦ, ДВОРОВ, ДВОРОВЫХ ДОРОГ И ТРОТУАРОВ  АДМИНИСТРАТИВНОГО РАЙОНА НОР НОРК ГОРОДА ЕРЕВАНА </w:t>
      </w:r>
      <w:r w:rsidR="00033ED4">
        <w:rPr>
          <w:rFonts w:ascii="GHEA Grapalat" w:hAnsi="GHEA Grapalat"/>
        </w:rPr>
        <w:t xml:space="preserve">ДЛЯ НУЖД </w:t>
      </w:r>
      <w:r w:rsidR="00033ED4" w:rsidRPr="00F818BE">
        <w:rPr>
          <w:rFonts w:ascii="GHEA Grapalat" w:hAnsi="GHEA Grapalat"/>
        </w:rPr>
        <w:t>МЭРИЯ Г.ЕРЕВАНА</w:t>
      </w:r>
    </w:p>
    <w:p w14:paraId="657D18F3" w14:textId="2269D508" w:rsidR="00096865" w:rsidRPr="009044F1" w:rsidRDefault="00096865" w:rsidP="00E67857">
      <w:pPr>
        <w:pStyle w:val="BodyText"/>
        <w:widowControl w:val="0"/>
        <w:spacing w:after="0"/>
        <w:ind w:right="-7"/>
        <w:jc w:val="center"/>
        <w:rPr>
          <w:rFonts w:ascii="GHEA Grapalat" w:hAnsi="GHEA Grapalat"/>
        </w:rPr>
      </w:pPr>
    </w:p>
    <w:p w14:paraId="0B3314FF" w14:textId="77777777" w:rsidR="00CE0D95" w:rsidRPr="009044F1" w:rsidRDefault="00CE0D95" w:rsidP="00E67857">
      <w:pPr>
        <w:pStyle w:val="BodyText"/>
        <w:widowControl w:val="0"/>
        <w:spacing w:after="0"/>
        <w:ind w:right="-7" w:firstLine="567"/>
        <w:jc w:val="center"/>
        <w:rPr>
          <w:rFonts w:ascii="GHEA Grapalat" w:hAnsi="GHEA Grapalat"/>
        </w:rPr>
      </w:pPr>
    </w:p>
    <w:p w14:paraId="41B931A2" w14:textId="77777777" w:rsidR="00CE0D95" w:rsidRPr="009044F1" w:rsidRDefault="00CE0D95" w:rsidP="00E67857">
      <w:pPr>
        <w:pStyle w:val="BodyText"/>
        <w:widowControl w:val="0"/>
        <w:spacing w:after="0"/>
        <w:ind w:right="-7" w:firstLine="567"/>
        <w:jc w:val="center"/>
        <w:rPr>
          <w:rFonts w:ascii="GHEA Grapalat" w:hAnsi="GHEA Grapalat"/>
        </w:rPr>
      </w:pPr>
    </w:p>
    <w:p w14:paraId="78B1FA20" w14:textId="77777777" w:rsidR="000763E5" w:rsidRDefault="000763E5" w:rsidP="00E67857">
      <w:pPr>
        <w:rPr>
          <w:rFonts w:ascii="GHEA Grapalat" w:hAnsi="GHEA Grapalat"/>
        </w:rPr>
      </w:pPr>
      <w:r>
        <w:rPr>
          <w:rFonts w:ascii="GHEA Grapalat" w:hAnsi="GHEA Grapalat"/>
        </w:rPr>
        <w:br w:type="page"/>
      </w:r>
    </w:p>
    <w:p w14:paraId="5ED59B81" w14:textId="77777777" w:rsidR="001A43A4" w:rsidRPr="009044F1" w:rsidRDefault="00096865" w:rsidP="00E6785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6785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6785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67857">
      <w:pPr>
        <w:widowControl w:val="0"/>
        <w:ind w:firstLine="567"/>
        <w:jc w:val="both"/>
        <w:rPr>
          <w:rFonts w:ascii="GHEA Grapalat" w:hAnsi="GHEA Grapalat"/>
          <w:i/>
          <w:lang w:val="hy-AM"/>
        </w:rPr>
      </w:pPr>
    </w:p>
    <w:p w14:paraId="36406057" w14:textId="77777777" w:rsidR="00615B35" w:rsidRPr="009044F1" w:rsidRDefault="0046586E" w:rsidP="00E6785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6785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 xml:space="preserve"> HYPERLINK "http://www.procurement.am" </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E6785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6785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6785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67857">
      <w:pPr>
        <w:jc w:val="both"/>
        <w:rPr>
          <w:rFonts w:ascii="GHEA Grapalat" w:hAnsi="GHEA Grapalat"/>
          <w:i/>
        </w:rPr>
      </w:pPr>
    </w:p>
    <w:p w14:paraId="09B97B9A" w14:textId="77777777" w:rsidR="00984BDB" w:rsidRPr="009044F1" w:rsidRDefault="00984BDB" w:rsidP="00E67857">
      <w:pPr>
        <w:widowControl w:val="0"/>
        <w:ind w:firstLine="567"/>
        <w:jc w:val="both"/>
        <w:rPr>
          <w:rFonts w:ascii="GHEA Grapalat" w:hAnsi="GHEA Grapalat"/>
          <w:i/>
        </w:rPr>
      </w:pPr>
    </w:p>
    <w:p w14:paraId="2BC78628" w14:textId="77777777" w:rsidR="00160AE4" w:rsidRPr="009044F1" w:rsidRDefault="00994A77" w:rsidP="00E67857">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67857">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67857">
      <w:pPr>
        <w:widowControl w:val="0"/>
        <w:ind w:firstLine="567"/>
        <w:jc w:val="center"/>
        <w:rPr>
          <w:rFonts w:ascii="GHEA Grapalat" w:hAnsi="GHEA Grapalat"/>
          <w:i/>
        </w:rPr>
      </w:pPr>
    </w:p>
    <w:p w14:paraId="56EFF140" w14:textId="12DCA89C" w:rsidR="00033ED4" w:rsidRPr="008C3E8A" w:rsidRDefault="008C3E8A" w:rsidP="008C3E8A">
      <w:pPr>
        <w:widowControl w:val="0"/>
        <w:jc w:val="center"/>
        <w:rPr>
          <w:rFonts w:ascii="GHEA Grapalat" w:hAnsi="GHEA Grapalat"/>
        </w:rPr>
      </w:pPr>
      <w:r w:rsidRPr="008C3E8A">
        <w:rPr>
          <w:rFonts w:ascii="GHEA Grapalat" w:hAnsi="GHEA Grapalat"/>
        </w:rPr>
        <w:t>ПОСТАВКA РЕМОНТНЫХ РАБОТ ПО АСФАЛЬТОБЕТОННОМУ ПОКРЫТИЮ УЛИЦ, ДВОРОВ, ДВОРОВЫХ ДОРОГ И ТРОТУАРОВ  АДМИНИСТРАТИВНОГО РАЙОНА НОР НОРК ГОРОДА ЕРЕВАНА</w:t>
      </w:r>
      <w:r w:rsidR="007A1587" w:rsidRPr="008C3E8A">
        <w:rPr>
          <w:rFonts w:ascii="GHEA Grapalat" w:hAnsi="GHEA Grapalat"/>
        </w:rPr>
        <w:t xml:space="preserve"> </w:t>
      </w:r>
      <w:r w:rsidR="00033ED4" w:rsidRPr="008C3E8A">
        <w:rPr>
          <w:rFonts w:ascii="GHEA Grapalat" w:hAnsi="GHEA Grapalat"/>
        </w:rPr>
        <w:t>ДЛЯ НУЖД МЭРИ</w:t>
      </w:r>
      <w:r>
        <w:rPr>
          <w:rFonts w:ascii="GHEA Grapalat" w:hAnsi="GHEA Grapalat"/>
        </w:rPr>
        <w:t>И</w:t>
      </w:r>
      <w:r w:rsidR="00033ED4" w:rsidRPr="008C3E8A">
        <w:rPr>
          <w:rFonts w:ascii="GHEA Grapalat" w:hAnsi="GHEA Grapalat"/>
        </w:rPr>
        <w:t xml:space="preserve"> Г.ЕРЕВАН</w:t>
      </w:r>
    </w:p>
    <w:p w14:paraId="2D46C958" w14:textId="77777777" w:rsidR="00160AE4" w:rsidRPr="003A1EBB" w:rsidRDefault="00160AE4" w:rsidP="00E67857">
      <w:pPr>
        <w:widowControl w:val="0"/>
        <w:ind w:firstLine="567"/>
        <w:jc w:val="center"/>
        <w:rPr>
          <w:rFonts w:ascii="GHEA Grapalat" w:hAnsi="GHEA Grapalat"/>
        </w:rPr>
      </w:pPr>
    </w:p>
    <w:p w14:paraId="0FA6F93B" w14:textId="4ECCF90B" w:rsidR="00096865" w:rsidRPr="009044F1" w:rsidRDefault="00160AE4" w:rsidP="00E67857">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67857">
      <w:pPr>
        <w:widowControl w:val="0"/>
        <w:jc w:val="center"/>
        <w:rPr>
          <w:rFonts w:ascii="GHEA Grapalat" w:hAnsi="GHEA Grapalat" w:cs="Sylfaen"/>
          <w:b/>
        </w:rPr>
      </w:pPr>
    </w:p>
    <w:p w14:paraId="7E27DFE3" w14:textId="77777777" w:rsidR="00096865" w:rsidRPr="008842CE" w:rsidRDefault="00096865" w:rsidP="00E67857">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67857">
      <w:pPr>
        <w:widowControl w:val="0"/>
        <w:jc w:val="center"/>
        <w:rPr>
          <w:rFonts w:ascii="GHEA Grapalat" w:hAnsi="GHEA Grapalat"/>
        </w:rPr>
      </w:pPr>
    </w:p>
    <w:p w14:paraId="531A646C"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6785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6785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E6785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67857">
      <w:pPr>
        <w:widowControl w:val="0"/>
        <w:jc w:val="center"/>
        <w:rPr>
          <w:rFonts w:ascii="GHEA Grapalat" w:hAnsi="GHEA Grapalat"/>
          <w:b/>
        </w:rPr>
      </w:pPr>
    </w:p>
    <w:p w14:paraId="0F510C48" w14:textId="77777777" w:rsidR="00520F57" w:rsidRDefault="00520F57" w:rsidP="00E67857">
      <w:pPr>
        <w:widowControl w:val="0"/>
        <w:jc w:val="center"/>
        <w:rPr>
          <w:rFonts w:ascii="GHEA Grapalat" w:hAnsi="GHEA Grapalat"/>
          <w:b/>
        </w:rPr>
      </w:pPr>
    </w:p>
    <w:p w14:paraId="3350CDDF" w14:textId="77777777" w:rsidR="008842CE" w:rsidRPr="00374F4A" w:rsidRDefault="00CA590C" w:rsidP="00E67857">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67857">
      <w:pPr>
        <w:widowControl w:val="0"/>
        <w:jc w:val="center"/>
        <w:rPr>
          <w:rFonts w:ascii="GHEA Grapalat" w:hAnsi="GHEA Grapalat"/>
          <w:b/>
        </w:rPr>
      </w:pPr>
    </w:p>
    <w:p w14:paraId="39AB163C" w14:textId="0F5D4F6F" w:rsidR="00096865" w:rsidRDefault="00096865" w:rsidP="00E6785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E67857">
      <w:pPr>
        <w:widowControl w:val="0"/>
        <w:jc w:val="center"/>
        <w:rPr>
          <w:rFonts w:ascii="GHEA Grapalat" w:hAnsi="GHEA Grapalat"/>
          <w:b/>
        </w:rPr>
      </w:pPr>
    </w:p>
    <w:p w14:paraId="31821506"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6785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6785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67857">
      <w:pPr>
        <w:rPr>
          <w:rFonts w:ascii="GHEA Grapalat" w:hAnsi="GHEA Grapalat"/>
          <w:spacing w:val="-6"/>
        </w:rPr>
      </w:pPr>
      <w:r>
        <w:rPr>
          <w:rFonts w:ascii="GHEA Grapalat" w:hAnsi="GHEA Grapalat"/>
          <w:spacing w:val="-6"/>
        </w:rPr>
        <w:br w:type="page"/>
      </w:r>
    </w:p>
    <w:p w14:paraId="48760574" w14:textId="08093ACF" w:rsidR="00096865" w:rsidRPr="006D2DF7" w:rsidRDefault="00E17B7F" w:rsidP="00E6785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6066E9">
        <w:rPr>
          <w:rFonts w:ascii="GHEA Grapalat" w:hAnsi="GHEA Grapalat"/>
          <w:spacing w:val="-6"/>
        </w:rPr>
        <w:t>26/11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6785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6785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6785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6785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4637A9B2" w:rsidR="003E1421" w:rsidRPr="009044F1" w:rsidRDefault="00A81DD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04334" w:rsidRPr="00D04334">
        <w:rPr>
          <w:rFonts w:ascii="GHEA Grapalat" w:hAnsi="GHEA Grapalat"/>
          <w:sz w:val="24"/>
          <w:szCs w:val="24"/>
        </w:rPr>
        <w:t>gor.muradyan</w:t>
      </w:r>
      <w:r w:rsidR="009C751A" w:rsidRPr="00D04334">
        <w:rPr>
          <w:rFonts w:ascii="GHEA Grapalat" w:hAnsi="GHEA Grapalat"/>
          <w:sz w:val="24"/>
          <w:szCs w:val="24"/>
        </w:rPr>
        <w:t>@yerevan.am</w:t>
      </w:r>
    </w:p>
    <w:p w14:paraId="77F484EA" w14:textId="77777777" w:rsidR="00096865" w:rsidRPr="009044F1" w:rsidRDefault="00F5653D" w:rsidP="00E6785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67857">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6785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6CA82D83" w:rsidR="00096865" w:rsidRPr="007F1E01" w:rsidRDefault="00845AA5" w:rsidP="00E67857">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1E01">
        <w:rPr>
          <w:rFonts w:ascii="GHEA Grapalat" w:hAnsi="GHEA Grapalat"/>
          <w:i w:val="0"/>
          <w:iCs/>
        </w:rPr>
        <w:t xml:space="preserve">Предметом закупки является приобретение </w:t>
      </w:r>
      <w:r w:rsidR="007F1E01" w:rsidRPr="007F1E01">
        <w:rPr>
          <w:rFonts w:ascii="GHEA Grapalat" w:hAnsi="GHEA Grapalat"/>
          <w:i w:val="0"/>
          <w:iCs/>
        </w:rPr>
        <w:t>ремонтных работ по асфальтобетонному покрытию улиц, дворов, дворовых дорог и тротуаров  административного района Нор Норк</w:t>
      </w:r>
      <w:r w:rsidR="004B77D0" w:rsidRPr="007F1E01">
        <w:rPr>
          <w:rFonts w:ascii="GHEA Grapalat" w:hAnsi="GHEA Grapalat"/>
          <w:i w:val="0"/>
          <w:iCs/>
        </w:rPr>
        <w:t xml:space="preserve"> города Еревана</w:t>
      </w:r>
      <w:r w:rsidRPr="007F1E01">
        <w:rPr>
          <w:rFonts w:ascii="GHEA Grapalat" w:hAnsi="GHEA Grapalat"/>
          <w:i w:val="0"/>
          <w:iCs/>
        </w:rPr>
        <w:t xml:space="preserve">(далее — также </w:t>
      </w:r>
      <w:r w:rsidR="00EE6232" w:rsidRPr="007F1E01">
        <w:rPr>
          <w:rFonts w:ascii="GHEA Grapalat" w:hAnsi="GHEA Grapalat"/>
          <w:i w:val="0"/>
          <w:iCs/>
        </w:rPr>
        <w:t>работа</w:t>
      </w:r>
      <w:r w:rsidRPr="007F1E01">
        <w:rPr>
          <w:rFonts w:ascii="GHEA Grapalat" w:hAnsi="GHEA Grapalat"/>
          <w:i w:val="0"/>
          <w:iCs/>
        </w:rPr>
        <w:t xml:space="preserve">) для нужд </w:t>
      </w:r>
      <w:r w:rsidR="0010090F" w:rsidRPr="007F1E01">
        <w:rPr>
          <w:rFonts w:ascii="GHEA Grapalat" w:hAnsi="GHEA Grapalat"/>
          <w:i w:val="0"/>
          <w:iCs/>
        </w:rPr>
        <w:t>МЭРИИ Г.ЕРЕВАНА</w:t>
      </w:r>
      <w:r w:rsidRPr="007F1E01">
        <w:rPr>
          <w:rFonts w:ascii="GHEA Grapalat" w:hAnsi="GHEA Grapalat"/>
          <w:i w:val="0"/>
          <w:iCs/>
        </w:rPr>
        <w:t>, которые сгруппированы в лоты "</w:t>
      </w:r>
      <w:r w:rsidR="0048207B" w:rsidRPr="007F1E01">
        <w:rPr>
          <w:rFonts w:ascii="GHEA Grapalat" w:hAnsi="GHEA Grapalat"/>
          <w:i w:val="0"/>
          <w:iCs/>
        </w:rPr>
        <w:t>1</w:t>
      </w:r>
      <w:r w:rsidRPr="007F1E01">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6785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67857">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67857">
            <w:pPr>
              <w:pStyle w:val="BodyTextIndent2"/>
              <w:widowControl w:val="0"/>
              <w:spacing w:line="240" w:lineRule="auto"/>
              <w:ind w:firstLine="0"/>
              <w:rPr>
                <w:rFonts w:ascii="GHEA Grapalat" w:hAnsi="GHEA Grapalat"/>
                <w:sz w:val="24"/>
                <w:szCs w:val="24"/>
                <w:u w:val="single"/>
              </w:rPr>
            </w:pPr>
          </w:p>
        </w:tc>
      </w:tr>
      <w:tr w:rsidR="00710894" w:rsidRPr="009044F1" w14:paraId="6D700080" w14:textId="77777777" w:rsidTr="00216275">
        <w:trPr>
          <w:jc w:val="center"/>
        </w:trPr>
        <w:tc>
          <w:tcPr>
            <w:tcW w:w="1331" w:type="dxa"/>
            <w:vAlign w:val="center"/>
          </w:tcPr>
          <w:p w14:paraId="35744E49" w14:textId="0B6F9460" w:rsidR="00710894" w:rsidRPr="003F04E2" w:rsidRDefault="00710894" w:rsidP="00E67857">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1A9B3AB2" w:rsidR="00710894" w:rsidRPr="00B07413" w:rsidRDefault="007F1E01" w:rsidP="00E67857">
            <w:pPr>
              <w:pStyle w:val="BodyTextIndent2"/>
              <w:widowControl w:val="0"/>
              <w:spacing w:line="240" w:lineRule="auto"/>
              <w:ind w:firstLine="0"/>
              <w:jc w:val="center"/>
              <w:rPr>
                <w:rFonts w:ascii="GHEA Grapalat" w:hAnsi="GHEA Grapalat" w:cs="Calibri"/>
                <w:color w:val="000000"/>
              </w:rPr>
            </w:pPr>
            <w:r>
              <w:rPr>
                <w:rFonts w:ascii="GHEA Grapalat" w:hAnsi="GHEA Grapalat"/>
              </w:rPr>
              <w:t>117,865,000.2</w:t>
            </w:r>
          </w:p>
        </w:tc>
        <w:tc>
          <w:tcPr>
            <w:tcW w:w="6175" w:type="dxa"/>
            <w:vAlign w:val="center"/>
          </w:tcPr>
          <w:p w14:paraId="03B90E8E" w14:textId="22B3C20C" w:rsidR="00710894" w:rsidRPr="007F1E01" w:rsidRDefault="007F1E01" w:rsidP="00E67857">
            <w:pPr>
              <w:pStyle w:val="BodyTextIndent2"/>
              <w:widowControl w:val="0"/>
              <w:spacing w:line="240" w:lineRule="auto"/>
              <w:ind w:firstLine="0"/>
              <w:rPr>
                <w:rFonts w:ascii="GHEA Grapalat" w:hAnsi="GHEA Grapalat"/>
                <w:bCs/>
                <w:iCs/>
                <w:sz w:val="22"/>
                <w:szCs w:val="22"/>
                <w:vertAlign w:val="subscript"/>
              </w:rPr>
            </w:pPr>
            <w:r w:rsidRPr="007F1E01">
              <w:rPr>
                <w:rFonts w:ascii="GHEA Grapalat" w:hAnsi="GHEA Grapalat"/>
                <w:iCs/>
                <w:sz w:val="22"/>
                <w:szCs w:val="22"/>
              </w:rPr>
              <w:t>ремонтны</w:t>
            </w:r>
            <w:r w:rsidRPr="007F1E01">
              <w:rPr>
                <w:rFonts w:ascii="GHEA Grapalat" w:hAnsi="GHEA Grapalat"/>
                <w:iCs/>
                <w:sz w:val="22"/>
                <w:szCs w:val="22"/>
                <w:lang w:val="en-US"/>
              </w:rPr>
              <w:t>e</w:t>
            </w:r>
            <w:r w:rsidRPr="007F1E01">
              <w:rPr>
                <w:rFonts w:ascii="GHEA Grapalat" w:hAnsi="GHEA Grapalat"/>
                <w:iCs/>
                <w:sz w:val="22"/>
                <w:szCs w:val="22"/>
              </w:rPr>
              <w:t xml:space="preserve"> работ</w:t>
            </w:r>
            <w:r w:rsidRPr="007F1E01">
              <w:rPr>
                <w:rFonts w:ascii="GHEA Grapalat" w:hAnsi="GHEA Grapalat"/>
                <w:iCs/>
                <w:sz w:val="22"/>
                <w:szCs w:val="22"/>
                <w:lang w:val="en-US"/>
              </w:rPr>
              <w:t>y</w:t>
            </w:r>
            <w:r w:rsidRPr="007F1E01">
              <w:rPr>
                <w:rFonts w:ascii="GHEA Grapalat" w:hAnsi="GHEA Grapalat"/>
                <w:iCs/>
                <w:sz w:val="22"/>
                <w:szCs w:val="22"/>
              </w:rPr>
              <w:t xml:space="preserve"> по асфальтобетонному покрытию улиц, дворов, дворовых дорог и тротуаров  административного района Нор Норк</w:t>
            </w:r>
          </w:p>
        </w:tc>
      </w:tr>
    </w:tbl>
    <w:p w14:paraId="36AF8C1F" w14:textId="77777777" w:rsidR="00096865" w:rsidRPr="009044F1" w:rsidRDefault="0081650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67857">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6785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6785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6785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67857">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67857">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67857">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E67857">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E67857">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E67857">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67857">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6785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67857">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6785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6785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6785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67857">
      <w:pPr>
        <w:widowControl w:val="0"/>
        <w:jc w:val="center"/>
        <w:rPr>
          <w:rFonts w:ascii="GHEA Grapalat" w:hAnsi="GHEA Grapalat"/>
          <w:b/>
        </w:rPr>
      </w:pPr>
    </w:p>
    <w:p w14:paraId="52515570" w14:textId="77777777" w:rsidR="00813CE0" w:rsidRPr="00572A57" w:rsidRDefault="00ED2352" w:rsidP="00E6785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6785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6785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6785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6785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6785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E67857">
      <w:pPr>
        <w:widowControl w:val="0"/>
        <w:jc w:val="center"/>
        <w:rPr>
          <w:rFonts w:ascii="GHEA Grapalat" w:hAnsi="GHEA Grapalat"/>
          <w:b/>
        </w:rPr>
      </w:pPr>
    </w:p>
    <w:p w14:paraId="1683E855" w14:textId="77777777" w:rsidR="00096865" w:rsidRPr="00995804" w:rsidRDefault="00955A1E" w:rsidP="00E67857">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6785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6785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79EE6D2D" w:rsidR="008B1605" w:rsidRPr="009044F1" w:rsidRDefault="00096865"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67857">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4B5DA9">
        <w:rPr>
          <w:rFonts w:ascii="GHEA Grapalat" w:hAnsi="GHEA Grapalat"/>
          <w:b/>
          <w:i/>
          <w:iCs/>
          <w:lang w:val="hy-AM"/>
        </w:rPr>
        <w:t>19</w:t>
      </w:r>
      <w:r w:rsidR="001E311B">
        <w:rPr>
          <w:rFonts w:ascii="GHEA Grapalat" w:hAnsi="GHEA Grapalat"/>
          <w:b/>
          <w:i/>
          <w:iCs/>
          <w:lang w:val="hy-AM"/>
        </w:rPr>
        <w:t>.01.2026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678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67857">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67857">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6785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678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67857">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E67857">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511AB91A" w14:textId="77777777" w:rsidR="006B54CE" w:rsidRPr="00C23275" w:rsidRDefault="006B54CE" w:rsidP="00E67857">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7"/>
        <w:t>9</w:t>
      </w:r>
    </w:p>
    <w:p w14:paraId="669FA25F" w14:textId="77777777" w:rsidR="000845F6" w:rsidRPr="009044F1" w:rsidRDefault="005F25EF" w:rsidP="00E6785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6785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67857">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6785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67857">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67857">
      <w:pPr>
        <w:pStyle w:val="norm"/>
        <w:widowControl w:val="0"/>
        <w:spacing w:line="240" w:lineRule="auto"/>
        <w:ind w:firstLine="0"/>
        <w:rPr>
          <w:rFonts w:ascii="GHEA Grapalat" w:hAnsi="GHEA Grapalat" w:cs="Sylfaen"/>
          <w:sz w:val="24"/>
          <w:szCs w:val="24"/>
        </w:rPr>
      </w:pPr>
    </w:p>
    <w:p w14:paraId="448029D7" w14:textId="77777777" w:rsidR="0049655D" w:rsidRDefault="00C90BCA" w:rsidP="00E67857">
      <w:pPr>
        <w:rPr>
          <w:rFonts w:ascii="GHEA Grapalat" w:hAnsi="GHEA Grapalat"/>
          <w:b/>
        </w:rPr>
      </w:pPr>
      <w:r>
        <w:rPr>
          <w:rFonts w:ascii="GHEA Grapalat" w:hAnsi="GHEA Grapalat"/>
          <w:b/>
        </w:rPr>
        <w:t>-----------------------------</w:t>
      </w:r>
    </w:p>
    <w:p w14:paraId="03D207CF" w14:textId="77777777" w:rsidR="00C90BCA" w:rsidDel="00B2007E" w:rsidRDefault="00C90BCA" w:rsidP="00E67857">
      <w:pPr>
        <w:widowControl w:val="0"/>
        <w:jc w:val="center"/>
        <w:rPr>
          <w:del w:id="4" w:author="Inesa Kocharyan" w:date="2022-03-25T12:10:00Z"/>
          <w:rFonts w:ascii="GHEA Grapalat" w:hAnsi="GHEA Grapalat"/>
          <w:b/>
        </w:rPr>
      </w:pPr>
    </w:p>
    <w:p w14:paraId="39BC9BF3" w14:textId="0E3E5A32" w:rsidR="00700398" w:rsidRDefault="00700398" w:rsidP="00E67857">
      <w:pPr>
        <w:rPr>
          <w:rFonts w:ascii="GHEA Grapalat" w:hAnsi="GHEA Grapalat"/>
          <w:b/>
        </w:rPr>
      </w:pPr>
    </w:p>
    <w:p w14:paraId="13B7924C" w14:textId="77777777" w:rsidR="00A45946" w:rsidRPr="009044F1" w:rsidRDefault="00333B85" w:rsidP="00E6785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6785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67857">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w:t>
      </w:r>
      <w:r w:rsidRPr="001200A7">
        <w:rPr>
          <w:rFonts w:ascii="GHEA Grapalat" w:hAnsi="GHEA Grapalat"/>
          <w:b/>
          <w:bCs/>
          <w:sz w:val="24"/>
          <w:szCs w:val="24"/>
        </w:rPr>
        <w:lastRenderedPageBreak/>
        <w:t>смете.</w:t>
      </w:r>
      <w:r w:rsidRPr="001200A7">
        <w:rPr>
          <w:rFonts w:ascii="GHEA Grapalat" w:hAnsi="GHEA Grapalat"/>
          <w:b/>
          <w:bCs/>
          <w:sz w:val="24"/>
          <w:szCs w:val="24"/>
          <w:vertAlign w:val="superscript"/>
        </w:rPr>
        <w:t>9</w:t>
      </w:r>
    </w:p>
    <w:p w14:paraId="5B462335" w14:textId="77777777" w:rsidR="006B54CE" w:rsidRPr="00D3308C" w:rsidRDefault="006B54CE" w:rsidP="00E67857">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67857">
      <w:pPr>
        <w:jc w:val="center"/>
        <w:rPr>
          <w:rFonts w:ascii="GHEA Grapalat" w:hAnsi="GHEA Grapalat"/>
          <w:b/>
        </w:rPr>
      </w:pPr>
    </w:p>
    <w:p w14:paraId="678321DC" w14:textId="77777777" w:rsidR="00096865" w:rsidRPr="00230D36" w:rsidRDefault="00220C7C" w:rsidP="00E6785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67857">
      <w:pPr>
        <w:jc w:val="center"/>
        <w:rPr>
          <w:rFonts w:ascii="GHEA Grapalat" w:hAnsi="GHEA Grapalat"/>
          <w:b/>
        </w:rPr>
      </w:pPr>
    </w:p>
    <w:p w14:paraId="7D88709A" w14:textId="77777777" w:rsidR="00096865" w:rsidRPr="00AA7117" w:rsidRDefault="00220C7C" w:rsidP="00E6785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67857">
      <w:pPr>
        <w:widowControl w:val="0"/>
        <w:ind w:firstLine="567"/>
        <w:jc w:val="center"/>
        <w:rPr>
          <w:rFonts w:ascii="GHEA Grapalat" w:hAnsi="GHEA Grapalat"/>
          <w:b/>
        </w:rPr>
      </w:pPr>
    </w:p>
    <w:p w14:paraId="5FEB0B5B" w14:textId="352D4580" w:rsidR="00096865" w:rsidRPr="00221C7B" w:rsidRDefault="000D701E" w:rsidP="00E67857">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Pr="009044F1">
        <w:rPr>
          <w:rFonts w:ascii="GHEA Grapalat" w:hAnsi="GHEA Grapalat"/>
        </w:rPr>
        <w:lastRenderedPageBreak/>
        <w:t>представляет обеспечение заявки</w:t>
      </w:r>
      <w:r w:rsidR="00681F45">
        <w:rPr>
          <w:rFonts w:ascii="GHEA Grapalat" w:hAnsi="GHEA Grapalat"/>
        </w:rPr>
        <w:t>.</w:t>
      </w:r>
    </w:p>
    <w:p w14:paraId="7239662D" w14:textId="77777777" w:rsidR="00903898" w:rsidRPr="009044F1" w:rsidRDefault="00771C0F" w:rsidP="00E6785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6785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67857">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6785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6785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67857">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E67857">
      <w:pPr>
        <w:widowControl w:val="0"/>
        <w:ind w:firstLine="567"/>
        <w:jc w:val="both"/>
        <w:rPr>
          <w:rFonts w:ascii="GHEA Grapalat" w:hAnsi="GHEA Grapalat" w:cs="Sylfaen"/>
        </w:rPr>
      </w:pPr>
    </w:p>
    <w:p w14:paraId="70C79345" w14:textId="77777777" w:rsidR="000A7528"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67857">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67857">
      <w:pPr>
        <w:widowControl w:val="0"/>
        <w:tabs>
          <w:tab w:val="left" w:pos="1134"/>
        </w:tabs>
        <w:ind w:firstLine="567"/>
        <w:jc w:val="both"/>
      </w:pPr>
      <w:r w:rsidRPr="009044F1">
        <w:rPr>
          <w:rFonts w:ascii="GHEA Grapalat" w:hAnsi="GHEA Grapalat"/>
        </w:rPr>
        <w:lastRenderedPageBreak/>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E67857">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67857">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6785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67857">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67857">
      <w:pPr>
        <w:rPr>
          <w:rFonts w:ascii="GHEA Grapalat" w:hAnsi="GHEA Grapalat" w:cs="Sylfaen"/>
        </w:rPr>
      </w:pPr>
    </w:p>
    <w:p w14:paraId="3EF3263E" w14:textId="77777777" w:rsidR="00096865" w:rsidRPr="009044F1" w:rsidRDefault="00E70FC4" w:rsidP="00E6785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13F44957" w:rsidR="00096865" w:rsidRPr="009044F1" w:rsidRDefault="00FD2748" w:rsidP="00E6785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67857">
        <w:rPr>
          <w:rFonts w:ascii="GHEA Grapalat" w:hAnsi="GHEA Grapalat"/>
          <w:b/>
          <w:lang w:val="hy-AM"/>
        </w:rPr>
        <w:t xml:space="preserve">11:00 </w:t>
      </w:r>
      <w:r w:rsidR="00601797" w:rsidRPr="00601797">
        <w:rPr>
          <w:rFonts w:ascii="GHEA Grapalat" w:hAnsi="GHEA Grapalat"/>
          <w:b/>
          <w:lang w:val="hy-AM"/>
        </w:rPr>
        <w:t xml:space="preserve">часов </w:t>
      </w:r>
      <w:r w:rsidR="004B5DA9">
        <w:rPr>
          <w:rFonts w:ascii="GHEA Grapalat" w:hAnsi="GHEA Grapalat"/>
          <w:b/>
          <w:lang w:val="hy-AM"/>
        </w:rPr>
        <w:t>19</w:t>
      </w:r>
      <w:r w:rsidR="001E311B">
        <w:rPr>
          <w:rFonts w:ascii="GHEA Grapalat" w:hAnsi="GHEA Grapalat"/>
          <w:b/>
          <w:lang w:val="hy-AM"/>
        </w:rPr>
        <w:t>.01.2026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9044F1">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6785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6785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67857">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6C03FAEF" w14:textId="77777777" w:rsidR="001A6D39" w:rsidRPr="00186559"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 xml:space="preserve">на  </w:t>
      </w:r>
      <w:r>
        <w:rPr>
          <w:rFonts w:ascii="GHEA Grapalat" w:hAnsi="GHEA Grapalat"/>
          <w:sz w:val="24"/>
          <w:szCs w:val="24"/>
        </w:rPr>
        <w:lastRenderedPageBreak/>
        <w:t>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6785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14:paraId="5A431369"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6785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67857">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67857">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67857">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w:t>
      </w:r>
      <w:r w:rsidRPr="00793DC2">
        <w:rPr>
          <w:rFonts w:ascii="GHEA Grapalat" w:hAnsi="GHEA Grapalat" w:cs="Sylfaen"/>
        </w:rPr>
        <w:lastRenderedPageBreak/>
        <w:t>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67857">
      <w:pPr>
        <w:widowControl w:val="0"/>
        <w:ind w:left="284"/>
        <w:contextualSpacing/>
        <w:jc w:val="both"/>
        <w:rPr>
          <w:rFonts w:ascii="GHEA Grapalat" w:hAnsi="GHEA Grapalat"/>
        </w:rPr>
      </w:pPr>
    </w:p>
    <w:p w14:paraId="6F2307BE" w14:textId="77777777" w:rsidR="001A6D39" w:rsidRPr="009044F1" w:rsidRDefault="001A6D39" w:rsidP="00E6785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6785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6785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6785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6785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6785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6785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6785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6785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67857">
      <w:pPr>
        <w:widowControl w:val="0"/>
        <w:jc w:val="center"/>
        <w:rPr>
          <w:rFonts w:ascii="GHEA Grapalat" w:hAnsi="GHEA Grapalat"/>
          <w:b/>
        </w:rPr>
      </w:pPr>
    </w:p>
    <w:p w14:paraId="299DB22A" w14:textId="77777777" w:rsidR="00B73109" w:rsidRDefault="00B73109" w:rsidP="00E67857">
      <w:pPr>
        <w:widowControl w:val="0"/>
        <w:jc w:val="center"/>
        <w:rPr>
          <w:rFonts w:ascii="GHEA Grapalat" w:hAnsi="GHEA Grapalat"/>
          <w:b/>
        </w:rPr>
      </w:pPr>
    </w:p>
    <w:p w14:paraId="21C8BADE" w14:textId="77777777" w:rsidR="000313A6" w:rsidRDefault="00AA0AD8" w:rsidP="00E67857">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67857">
      <w:pPr>
        <w:widowControl w:val="0"/>
        <w:jc w:val="center"/>
        <w:rPr>
          <w:rFonts w:ascii="GHEA Grapalat" w:hAnsi="GHEA Grapalat" w:cs="Arial"/>
          <w:b/>
          <w:iCs/>
        </w:rPr>
      </w:pPr>
    </w:p>
    <w:p w14:paraId="4FC7EE06"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14:paraId="44033857" w14:textId="77777777" w:rsidR="00EB6E54"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67857">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67857">
      <w:pPr>
        <w:widowControl w:val="0"/>
        <w:jc w:val="center"/>
        <w:rPr>
          <w:rFonts w:ascii="GHEA Grapalat" w:hAnsi="GHEA Grapalat"/>
          <w:b/>
        </w:rPr>
      </w:pPr>
    </w:p>
    <w:p w14:paraId="07EA29F4" w14:textId="77777777" w:rsidR="00B73109" w:rsidRDefault="00B73109" w:rsidP="00E67857">
      <w:pPr>
        <w:widowControl w:val="0"/>
        <w:jc w:val="center"/>
        <w:rPr>
          <w:rFonts w:ascii="GHEA Grapalat" w:hAnsi="GHEA Grapalat"/>
          <w:b/>
        </w:rPr>
      </w:pPr>
    </w:p>
    <w:p w14:paraId="3D5820A6" w14:textId="77777777" w:rsidR="00546AA0" w:rsidRDefault="00030D40" w:rsidP="00E67857">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67857">
      <w:pPr>
        <w:widowControl w:val="0"/>
        <w:jc w:val="center"/>
        <w:rPr>
          <w:rFonts w:ascii="GHEA Grapalat" w:hAnsi="GHEA Grapalat"/>
          <w:b/>
        </w:rPr>
      </w:pPr>
    </w:p>
    <w:p w14:paraId="2CB53DC9" w14:textId="77777777" w:rsidR="00B73109" w:rsidRPr="00572A57" w:rsidRDefault="00B73109" w:rsidP="00E67857">
      <w:pPr>
        <w:widowControl w:val="0"/>
        <w:jc w:val="center"/>
        <w:rPr>
          <w:rFonts w:ascii="GHEA Grapalat" w:hAnsi="GHEA Grapalat"/>
          <w:b/>
        </w:rPr>
      </w:pPr>
    </w:p>
    <w:p w14:paraId="40101246" w14:textId="77777777" w:rsidR="00096865" w:rsidRDefault="00030D40" w:rsidP="00E67857">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0D3B3AB" w:rsidR="003F24FF" w:rsidRPr="00572A57" w:rsidRDefault="00A6609C" w:rsidP="00E67857">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67857">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67857">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67857">
      <w:pPr>
        <w:rPr>
          <w:rFonts w:ascii="GHEA Grapalat" w:hAnsi="GHEA Grapalat"/>
        </w:rPr>
      </w:pPr>
    </w:p>
    <w:p w14:paraId="119A8C9B" w14:textId="77777777" w:rsidR="00B73109" w:rsidRDefault="00B73109" w:rsidP="00E67857">
      <w:pPr>
        <w:rPr>
          <w:rFonts w:ascii="GHEA Grapalat" w:hAnsi="GHEA Grapalat"/>
        </w:rPr>
      </w:pPr>
    </w:p>
    <w:p w14:paraId="7110C2D0" w14:textId="77777777" w:rsidR="00B73109" w:rsidRDefault="00B73109" w:rsidP="00E67857">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67857">
      <w:pPr>
        <w:rPr>
          <w:rFonts w:ascii="GHEA Grapalat" w:hAnsi="GHEA Grapalat"/>
        </w:rPr>
      </w:pPr>
    </w:p>
    <w:p w14:paraId="6B5EE8EE" w14:textId="77777777" w:rsidR="00CE75A2" w:rsidRDefault="00CE75A2" w:rsidP="00E67857">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67857">
      <w:pPr>
        <w:pStyle w:val="FootnoteText"/>
        <w:jc w:val="both"/>
        <w:rPr>
          <w:ins w:id="9" w:author="Inesa Kocharyan" w:date="2022-05-27T11:21:00Z"/>
          <w:rFonts w:asciiTheme="minorHAnsi" w:hAnsiTheme="minorHAnsi"/>
          <w:i/>
        </w:rPr>
      </w:pPr>
    </w:p>
    <w:p w14:paraId="67CA32F3" w14:textId="77777777" w:rsidR="00CE75A2" w:rsidRPr="00CE75A2" w:rsidRDefault="00CE75A2" w:rsidP="00E67857">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67857">
      <w:pPr>
        <w:widowControl w:val="0"/>
        <w:tabs>
          <w:tab w:val="left" w:pos="1276"/>
        </w:tabs>
        <w:ind w:firstLine="567"/>
        <w:jc w:val="both"/>
        <w:rPr>
          <w:rFonts w:ascii="GHEA Grapalat" w:hAnsi="GHEA Grapalat"/>
        </w:rPr>
      </w:pPr>
    </w:p>
    <w:p w14:paraId="4F48C68D" w14:textId="77777777" w:rsidR="00B73109" w:rsidRDefault="00B73109" w:rsidP="00E67857">
      <w:pPr>
        <w:widowControl w:val="0"/>
        <w:tabs>
          <w:tab w:val="left" w:pos="1276"/>
        </w:tabs>
        <w:ind w:firstLine="567"/>
        <w:jc w:val="both"/>
        <w:rPr>
          <w:rFonts w:ascii="GHEA Grapalat" w:hAnsi="GHEA Grapalat"/>
        </w:rPr>
      </w:pPr>
    </w:p>
    <w:p w14:paraId="35F5F979" w14:textId="77777777" w:rsidR="00B73109" w:rsidRDefault="00B73109" w:rsidP="00E67857">
      <w:pPr>
        <w:rPr>
          <w:rFonts w:ascii="GHEA Grapalat" w:hAnsi="GHEA Grapalat"/>
        </w:rPr>
      </w:pPr>
      <w:r>
        <w:rPr>
          <w:rFonts w:ascii="GHEA Grapalat" w:hAnsi="GHEA Grapalat"/>
        </w:rPr>
        <w:br w:type="page"/>
      </w:r>
    </w:p>
    <w:p w14:paraId="3870602A" w14:textId="77777777" w:rsidR="0035631F" w:rsidRDefault="005B796C" w:rsidP="00E67857">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E6785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67857">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6785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E6785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6785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6785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6785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6785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6785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6785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67857">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67857">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67857">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6785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6785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6785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6785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67857">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67857">
      <w:pPr>
        <w:widowControl w:val="0"/>
        <w:ind w:left="567" w:right="565"/>
        <w:jc w:val="center"/>
        <w:rPr>
          <w:rFonts w:ascii="GHEA Grapalat" w:hAnsi="GHEA Grapalat"/>
          <w:b/>
        </w:rPr>
      </w:pPr>
    </w:p>
    <w:p w14:paraId="786856DC" w14:textId="77777777" w:rsidR="00096865" w:rsidRPr="009044F1" w:rsidRDefault="008D5016" w:rsidP="00E6785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67857">
      <w:pPr>
        <w:widowControl w:val="0"/>
        <w:ind w:firstLine="567"/>
        <w:jc w:val="both"/>
        <w:rPr>
          <w:rFonts w:ascii="GHEA Grapalat" w:hAnsi="GHEA Grapalat"/>
        </w:rPr>
      </w:pPr>
    </w:p>
    <w:p w14:paraId="056664C3" w14:textId="77777777" w:rsidR="00023AFA" w:rsidRPr="00216702" w:rsidRDefault="00023AFA" w:rsidP="00E6785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6785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6785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6785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6785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6785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6785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6785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6785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6785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6785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6785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67857">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6785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6785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6785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6785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6785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E6785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E67857">
      <w:pPr>
        <w:widowControl w:val="0"/>
        <w:jc w:val="center"/>
        <w:rPr>
          <w:rFonts w:ascii="GHEA Grapalat" w:hAnsi="GHEA Grapalat"/>
          <w:b/>
        </w:rPr>
      </w:pPr>
    </w:p>
    <w:p w14:paraId="50EBE642" w14:textId="20C86BBB" w:rsidR="00096865" w:rsidRPr="009044F1" w:rsidRDefault="00096865" w:rsidP="00E6785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67857">
      <w:pPr>
        <w:widowControl w:val="0"/>
        <w:jc w:val="center"/>
        <w:rPr>
          <w:rFonts w:ascii="GHEA Grapalat" w:hAnsi="GHEA Grapalat"/>
        </w:rPr>
      </w:pPr>
    </w:p>
    <w:p w14:paraId="20E986ED" w14:textId="77777777" w:rsidR="00096865" w:rsidRPr="009044F1" w:rsidRDefault="008D5016" w:rsidP="00E67857">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6785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67857">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6785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6785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6785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6785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6785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54B17278" w14:textId="77777777" w:rsidR="00110AD8" w:rsidRPr="00B138F3" w:rsidRDefault="00110AD8" w:rsidP="00E6785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4"/>
        <w:t>17</w:t>
      </w:r>
    </w:p>
    <w:p w14:paraId="06C4FD22" w14:textId="77777777" w:rsidR="002C4DBF" w:rsidRPr="009044F1" w:rsidRDefault="002C4DBF" w:rsidP="00E6785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E6785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E67857">
      <w:pPr>
        <w:pStyle w:val="norm"/>
        <w:widowControl w:val="0"/>
        <w:tabs>
          <w:tab w:val="left" w:pos="1134"/>
        </w:tabs>
        <w:spacing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E67857">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7A200B">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5"/>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E6785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67857">
      <w:pPr>
        <w:pStyle w:val="norm"/>
        <w:spacing w:line="240" w:lineRule="auto"/>
        <w:rPr>
          <w:rFonts w:ascii="GHEA Grapalat" w:hAnsi="GHEA Grapalat"/>
          <w:sz w:val="24"/>
          <w:szCs w:val="24"/>
        </w:rPr>
      </w:pPr>
    </w:p>
    <w:p w14:paraId="6E5E71DF" w14:textId="77777777" w:rsidR="00B90C52" w:rsidRPr="003C4278" w:rsidRDefault="009F0AB3" w:rsidP="00E6785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67857">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6785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5B918A38" w:rsidR="00B2572B" w:rsidRPr="00374F4A" w:rsidRDefault="00B2572B" w:rsidP="00E6785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6066E9">
        <w:rPr>
          <w:rFonts w:ascii="GHEA Grapalat" w:hAnsi="GHEA Grapalat"/>
          <w:b/>
          <w:sz w:val="24"/>
          <w:szCs w:val="24"/>
        </w:rPr>
        <w:t>26/11</w:t>
      </w:r>
    </w:p>
    <w:p w14:paraId="6F1DE183" w14:textId="77777777" w:rsidR="00B2572B" w:rsidRPr="00374F4A" w:rsidRDefault="00B2572B" w:rsidP="00E67857">
      <w:pPr>
        <w:widowControl w:val="0"/>
        <w:jc w:val="center"/>
        <w:rPr>
          <w:rFonts w:ascii="GHEA Grapalat" w:hAnsi="GHEA Grapalat" w:cs="Sylfaen"/>
          <w:b/>
        </w:rPr>
      </w:pPr>
    </w:p>
    <w:p w14:paraId="686152BA" w14:textId="77777777" w:rsidR="00B2572B" w:rsidRPr="00374F4A" w:rsidRDefault="00B2572B" w:rsidP="00E6785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6785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67857">
      <w:pPr>
        <w:widowControl w:val="0"/>
        <w:jc w:val="center"/>
        <w:rPr>
          <w:rFonts w:ascii="GHEA Grapalat" w:hAnsi="GHEA Grapalat"/>
        </w:rPr>
      </w:pPr>
    </w:p>
    <w:p w14:paraId="610210D9" w14:textId="77777777" w:rsidR="00374F4A" w:rsidRPr="00C4157A" w:rsidRDefault="00374F4A" w:rsidP="00E6785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6785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6785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6785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6768D9C5" w:rsidR="00374F4A" w:rsidRPr="00BD0FD1" w:rsidRDefault="00374F4A" w:rsidP="00E6785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6066E9">
        <w:rPr>
          <w:rFonts w:ascii="GHEA Grapalat" w:hAnsi="GHEA Grapalat"/>
        </w:rPr>
        <w:t>26/11</w:t>
      </w:r>
      <w:r w:rsidR="006132ED">
        <w:rPr>
          <w:rFonts w:ascii="GHEA Grapalat" w:hAnsi="GHEA Grapalat"/>
        </w:rPr>
        <w:t>"</w:t>
      </w:r>
    </w:p>
    <w:p w14:paraId="1955044E" w14:textId="77777777" w:rsidR="00374F4A" w:rsidRPr="00C4157A" w:rsidRDefault="00374F4A" w:rsidP="00E67857">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6785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6785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67857">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6785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67857">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67857">
      <w:pPr>
        <w:jc w:val="both"/>
        <w:rPr>
          <w:rFonts w:ascii="GHEA Grapalat" w:hAnsi="GHEA Grapalat"/>
        </w:rPr>
      </w:pPr>
    </w:p>
    <w:p w14:paraId="35089E57" w14:textId="77777777" w:rsidR="000612B9" w:rsidRDefault="004F0CAA" w:rsidP="00E6785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67857">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67857">
      <w:pPr>
        <w:jc w:val="both"/>
        <w:rPr>
          <w:rFonts w:ascii="GHEA Grapalat" w:hAnsi="GHEA Grapalat"/>
        </w:rPr>
      </w:pPr>
    </w:p>
    <w:p w14:paraId="565995CB" w14:textId="77777777" w:rsidR="00374F4A" w:rsidRPr="00B443ED" w:rsidRDefault="00374F4A" w:rsidP="00E6785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6785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67857">
      <w:pPr>
        <w:jc w:val="both"/>
        <w:rPr>
          <w:rFonts w:ascii="GHEA Grapalat" w:hAnsi="GHEA Grapalat"/>
        </w:rPr>
      </w:pPr>
    </w:p>
    <w:p w14:paraId="4B2B17B9" w14:textId="77777777" w:rsidR="00374F4A" w:rsidRPr="008E7F24" w:rsidRDefault="00B138F3" w:rsidP="00E6785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6785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67857">
      <w:pPr>
        <w:jc w:val="both"/>
        <w:rPr>
          <w:rFonts w:ascii="GHEA Grapalat" w:hAnsi="GHEA Grapalat"/>
        </w:rPr>
      </w:pPr>
    </w:p>
    <w:p w14:paraId="7C7E2090" w14:textId="77777777" w:rsidR="009E1181" w:rsidRDefault="00F96993" w:rsidP="00E6785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6785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67857">
      <w:pPr>
        <w:jc w:val="both"/>
        <w:rPr>
          <w:rFonts w:ascii="GHEA Grapalat" w:hAnsi="GHEA Grapalat"/>
          <w:sz w:val="18"/>
          <w:szCs w:val="18"/>
        </w:rPr>
      </w:pPr>
    </w:p>
    <w:p w14:paraId="21131C71" w14:textId="77777777" w:rsidR="00B16483" w:rsidRPr="00B16483" w:rsidRDefault="00B16483" w:rsidP="00E6785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6785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67857">
      <w:pPr>
        <w:tabs>
          <w:tab w:val="left" w:pos="7371"/>
        </w:tabs>
        <w:ind w:left="3544" w:firstLine="3"/>
        <w:jc w:val="both"/>
        <w:rPr>
          <w:rFonts w:ascii="GHEA Grapalat" w:hAnsi="GHEA Grapalat"/>
          <w:sz w:val="16"/>
        </w:rPr>
      </w:pPr>
    </w:p>
    <w:p w14:paraId="6838DB28" w14:textId="77777777" w:rsidR="006B3E56" w:rsidRDefault="006B3E56" w:rsidP="00E678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67857">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6785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67857">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67857">
      <w:pPr>
        <w:rPr>
          <w:ins w:id="12" w:author="Vardan" w:date="2022-10-29T19:53:00Z"/>
          <w:rFonts w:ascii="GHEA Grapalat" w:hAnsi="GHEA Grapalat"/>
          <w:i/>
          <w:sz w:val="16"/>
          <w:highlight w:val="cyan"/>
          <w:vertAlign w:val="superscript"/>
          <w:lang w:val="es-ES"/>
        </w:rPr>
      </w:pPr>
    </w:p>
    <w:p w14:paraId="0781701B" w14:textId="471EE90D" w:rsidR="00C65D59" w:rsidRPr="00800B26" w:rsidRDefault="00C65D59" w:rsidP="00E67857">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6066E9">
        <w:rPr>
          <w:rFonts w:ascii="GHEA Grapalat" w:hAnsi="GHEA Grapalat"/>
        </w:rPr>
        <w:t>26/11</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67857">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67857">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475D792" w:rsidR="006B3E56" w:rsidRPr="00AC309E" w:rsidRDefault="00AC309E" w:rsidP="00E6785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6066E9">
        <w:rPr>
          <w:rFonts w:ascii="GHEA Grapalat" w:hAnsi="GHEA Grapalat"/>
        </w:rPr>
        <w:t>26/11</w:t>
      </w:r>
      <w:r w:rsidR="006B3E56" w:rsidRPr="00AC309E">
        <w:rPr>
          <w:rFonts w:ascii="GHEA Grapalat" w:hAnsi="GHEA Grapalat"/>
        </w:rPr>
        <w:t>*</w:t>
      </w:r>
    </w:p>
    <w:p w14:paraId="744A8BA3" w14:textId="77777777" w:rsidR="006B3E56" w:rsidRPr="00AC309E" w:rsidRDefault="006B3E56" w:rsidP="00E67857">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67857">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6785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6785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6785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678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67857">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67857">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67857">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6785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6785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67857">
      <w:pPr>
        <w:jc w:val="both"/>
        <w:rPr>
          <w:rFonts w:ascii="GHEA Grapalat" w:hAnsi="GHEA Grapalat"/>
        </w:rPr>
      </w:pPr>
    </w:p>
    <w:p w14:paraId="3C3FD82F" w14:textId="77777777" w:rsidR="006B3E56" w:rsidRDefault="00990559" w:rsidP="00E67857">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7855496E" w14:textId="77777777" w:rsidR="00E333E5" w:rsidRPr="000858EB" w:rsidRDefault="00E333E5" w:rsidP="00E67857">
      <w:pPr>
        <w:ind w:firstLine="708"/>
        <w:jc w:val="both"/>
        <w:rPr>
          <w:rFonts w:ascii="GHEA Grapalat" w:hAnsi="GHEA Grapalat"/>
        </w:rPr>
      </w:pPr>
    </w:p>
    <w:p w14:paraId="7AEEF04D" w14:textId="77777777" w:rsidR="00F855BB" w:rsidRDefault="00F855BB" w:rsidP="00E67857">
      <w:pPr>
        <w:tabs>
          <w:tab w:val="left" w:pos="7371"/>
        </w:tabs>
        <w:ind w:left="3544" w:firstLine="3"/>
        <w:jc w:val="both"/>
        <w:rPr>
          <w:rFonts w:ascii="GHEA Grapalat" w:hAnsi="GHEA Grapalat"/>
          <w:sz w:val="16"/>
          <w:lang w:val="hy-AM"/>
        </w:rPr>
      </w:pPr>
    </w:p>
    <w:p w14:paraId="3B85B72E" w14:textId="77777777" w:rsidR="00F855BB" w:rsidRPr="000811C1" w:rsidRDefault="00F855BB" w:rsidP="00E67857">
      <w:pPr>
        <w:tabs>
          <w:tab w:val="left" w:pos="7371"/>
        </w:tabs>
        <w:ind w:left="3544" w:firstLine="3"/>
        <w:jc w:val="both"/>
        <w:rPr>
          <w:rFonts w:ascii="GHEA Grapalat" w:hAnsi="GHEA Grapalat"/>
          <w:sz w:val="16"/>
          <w:lang w:val="hy-AM"/>
        </w:rPr>
      </w:pPr>
    </w:p>
    <w:p w14:paraId="13D12745" w14:textId="77777777" w:rsidR="006B3E56" w:rsidRPr="00D3436F" w:rsidRDefault="006B3E56" w:rsidP="00E67857">
      <w:pPr>
        <w:tabs>
          <w:tab w:val="left" w:pos="7371"/>
        </w:tabs>
        <w:ind w:left="3544" w:firstLine="3"/>
        <w:jc w:val="both"/>
        <w:rPr>
          <w:rFonts w:ascii="GHEA Grapalat" w:hAnsi="GHEA Grapalat"/>
          <w:sz w:val="16"/>
        </w:rPr>
      </w:pPr>
    </w:p>
    <w:p w14:paraId="59DC4773" w14:textId="77777777" w:rsidR="006B3E56" w:rsidRPr="00770B03" w:rsidRDefault="006B3E56" w:rsidP="00E67857">
      <w:pPr>
        <w:tabs>
          <w:tab w:val="left" w:pos="7371"/>
        </w:tabs>
        <w:ind w:left="3544" w:firstLine="3"/>
        <w:jc w:val="both"/>
        <w:rPr>
          <w:rFonts w:ascii="GHEA Grapalat" w:hAnsi="GHEA Grapalat"/>
          <w:sz w:val="16"/>
        </w:rPr>
      </w:pPr>
    </w:p>
    <w:p w14:paraId="72ADE842" w14:textId="77777777" w:rsidR="00374F4A" w:rsidRPr="000C1746" w:rsidRDefault="00374F4A" w:rsidP="00E6785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6785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67857">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6785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67857">
      <w:pPr>
        <w:rPr>
          <w:rFonts w:ascii="GHEA Grapalat" w:hAnsi="GHEA Grapalat"/>
          <w:b/>
        </w:rPr>
      </w:pPr>
      <w:r>
        <w:rPr>
          <w:rFonts w:ascii="GHEA Grapalat" w:hAnsi="GHEA Grapalat"/>
          <w:b/>
        </w:rPr>
        <w:br w:type="page"/>
      </w:r>
    </w:p>
    <w:p w14:paraId="4B93AAEE" w14:textId="10C84BAF" w:rsidR="00D043C1" w:rsidRDefault="00D043C1" w:rsidP="00E67857">
      <w:pPr>
        <w:rPr>
          <w:rFonts w:ascii="GHEA Grapalat" w:hAnsi="GHEA Grapalat"/>
        </w:rPr>
      </w:pPr>
    </w:p>
    <w:p w14:paraId="7B1153DC" w14:textId="77777777" w:rsidR="00F33976" w:rsidRDefault="00F33976" w:rsidP="00E67857">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67857">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23255E67" w:rsidR="00F33976" w:rsidRPr="00E97048" w:rsidRDefault="00F33976" w:rsidP="00E67857">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6066E9">
        <w:rPr>
          <w:rFonts w:ascii="GHEA Grapalat" w:hAnsi="GHEA Grapalat"/>
          <w:b/>
          <w:i w:val="0"/>
          <w:sz w:val="24"/>
          <w:szCs w:val="24"/>
        </w:rPr>
        <w:t>26/11</w:t>
      </w:r>
    </w:p>
    <w:p w14:paraId="1EDE57AE" w14:textId="77777777" w:rsidR="00092E73" w:rsidRDefault="00092E73" w:rsidP="00E67857">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6785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67857">
      <w:pPr>
        <w:ind w:left="360" w:hanging="360"/>
        <w:jc w:val="center"/>
        <w:rPr>
          <w:rFonts w:ascii="GHEA Grapalat" w:eastAsia="GHEA Grapalat" w:hAnsi="GHEA Grapalat" w:cs="GHEA Grapalat"/>
          <w:b/>
        </w:rPr>
      </w:pPr>
    </w:p>
    <w:p w14:paraId="27EF2918"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67857">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67857">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67857">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67857">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67857">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67857">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67857">
            <w:pPr>
              <w:ind w:left="993" w:hanging="851"/>
              <w:rPr>
                <w:rFonts w:ascii="GHEA Grapalat" w:eastAsia="GHEA Grapalat" w:hAnsi="GHEA Grapalat" w:cs="GHEA Grapalat"/>
              </w:rPr>
            </w:pPr>
          </w:p>
        </w:tc>
      </w:tr>
    </w:tbl>
    <w:p w14:paraId="54A2E1BE"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67857">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67857">
            <w:pPr>
              <w:rPr>
                <w:rFonts w:ascii="GHEA Grapalat" w:eastAsia="GHEA Grapalat" w:hAnsi="GHEA Grapalat" w:cs="GHEA Grapalat"/>
              </w:rPr>
            </w:pPr>
          </w:p>
        </w:tc>
      </w:tr>
    </w:tbl>
    <w:p w14:paraId="499384CD"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67857">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67857">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67857">
            <w:pPr>
              <w:rPr>
                <w:rFonts w:ascii="GHEA Grapalat" w:eastAsia="GHEA Grapalat" w:hAnsi="GHEA Grapalat" w:cs="GHEA Grapalat"/>
              </w:rPr>
            </w:pPr>
          </w:p>
        </w:tc>
      </w:tr>
    </w:tbl>
    <w:p w14:paraId="1BD96D05" w14:textId="77777777" w:rsidR="00092E73" w:rsidRPr="00FD1EE4" w:rsidRDefault="00092E73" w:rsidP="00E67857">
      <w:pPr>
        <w:rPr>
          <w:rFonts w:ascii="GHEA Grapalat" w:eastAsia="GHEA Grapalat" w:hAnsi="GHEA Grapalat" w:cs="GHEA Grapalat"/>
        </w:rPr>
      </w:pPr>
    </w:p>
    <w:p w14:paraId="7F380C37" w14:textId="77777777" w:rsidR="00092E73" w:rsidRPr="00FD1EE4" w:rsidRDefault="00092E73" w:rsidP="00E67857">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6785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67857">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67857">
            <w:pPr>
              <w:rPr>
                <w:rFonts w:ascii="GHEA Grapalat" w:eastAsia="GHEA Grapalat" w:hAnsi="GHEA Grapalat" w:cs="GHEA Grapalat"/>
              </w:rPr>
            </w:pPr>
          </w:p>
        </w:tc>
      </w:tr>
    </w:tbl>
    <w:p w14:paraId="1BBC27A3"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67857">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67857">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67857">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67857">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67857">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67857">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67857">
            <w:pPr>
              <w:rPr>
                <w:rFonts w:ascii="GHEA Grapalat" w:eastAsia="GHEA Grapalat" w:hAnsi="GHEA Grapalat" w:cs="GHEA Grapalat"/>
              </w:rPr>
            </w:pPr>
          </w:p>
        </w:tc>
      </w:tr>
    </w:tbl>
    <w:p w14:paraId="29D77B51" w14:textId="77777777" w:rsidR="00092E73" w:rsidRPr="00574FF7"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67857">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6785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67857">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67857">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67857">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67857">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67857">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67857">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67857">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67857">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67857">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67857">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67857">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67857">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67857">
            <w:pPr>
              <w:rPr>
                <w:rFonts w:ascii="GHEA Grapalat" w:eastAsia="GHEA Grapalat" w:hAnsi="GHEA Grapalat" w:cs="GHEA Grapalat"/>
              </w:rPr>
            </w:pPr>
          </w:p>
        </w:tc>
      </w:tr>
    </w:tbl>
    <w:p w14:paraId="10627ACB"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67857">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67857">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6785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67857">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6785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67857">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67857">
            <w:pPr>
              <w:rPr>
                <w:rFonts w:ascii="GHEA Grapalat" w:eastAsia="GHEA Grapalat" w:hAnsi="GHEA Grapalat" w:cs="GHEA Grapalat"/>
              </w:rPr>
            </w:pPr>
          </w:p>
        </w:tc>
      </w:tr>
    </w:tbl>
    <w:p w14:paraId="0228122B"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67857">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67857">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67857">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6785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67857">
            <w:pPr>
              <w:rPr>
                <w:rFonts w:ascii="GHEA Grapalat" w:eastAsia="GHEA Grapalat" w:hAnsi="GHEA Grapalat" w:cs="GHEA Grapalat"/>
              </w:rPr>
            </w:pPr>
          </w:p>
        </w:tc>
      </w:tr>
    </w:tbl>
    <w:p w14:paraId="4F8E99A7"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67857">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67857">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67857">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67857">
            <w:pPr>
              <w:rPr>
                <w:rFonts w:ascii="GHEA Grapalat" w:eastAsia="GHEA Grapalat" w:hAnsi="GHEA Grapalat" w:cs="GHEA Grapalat"/>
              </w:rPr>
            </w:pPr>
          </w:p>
        </w:tc>
      </w:tr>
    </w:tbl>
    <w:p w14:paraId="74D3C3BB" w14:textId="77777777" w:rsidR="00092E73" w:rsidRPr="008C665F"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67857">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6785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6785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67857">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67857">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6785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67857">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67857">
            <w:pPr>
              <w:rPr>
                <w:rFonts w:ascii="GHEA Grapalat" w:eastAsia="GHEA Grapalat" w:hAnsi="GHEA Grapalat" w:cs="GHEA Grapalat"/>
              </w:rPr>
            </w:pPr>
          </w:p>
        </w:tc>
      </w:tr>
    </w:tbl>
    <w:p w14:paraId="5297D154" w14:textId="77777777" w:rsidR="00092E73" w:rsidRPr="00FD1EE4" w:rsidRDefault="00092E73" w:rsidP="00E6785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67857">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67857">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67857">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67857">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67857">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67857">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67857">
            <w:pPr>
              <w:rPr>
                <w:rFonts w:ascii="GHEA Grapalat" w:eastAsia="GHEA Grapalat" w:hAnsi="GHEA Grapalat" w:cs="GHEA Grapalat"/>
              </w:rPr>
            </w:pPr>
          </w:p>
        </w:tc>
      </w:tr>
    </w:tbl>
    <w:p w14:paraId="1962893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67857">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67857">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67857">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67857">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67857">
            <w:pPr>
              <w:rPr>
                <w:rFonts w:ascii="GHEA Grapalat" w:eastAsia="GHEA Grapalat" w:hAnsi="GHEA Grapalat" w:cs="GHEA Grapalat"/>
              </w:rPr>
            </w:pPr>
          </w:p>
        </w:tc>
      </w:tr>
    </w:tbl>
    <w:p w14:paraId="2876BA9E" w14:textId="77777777" w:rsidR="00092E73" w:rsidRDefault="00092E73" w:rsidP="00E67857">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67857">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67857">
            <w:pPr>
              <w:rPr>
                <w:rFonts w:ascii="GHEA Grapalat" w:eastAsia="GHEA Grapalat" w:hAnsi="GHEA Grapalat" w:cs="GHEA Grapalat"/>
              </w:rPr>
            </w:pPr>
          </w:p>
        </w:tc>
      </w:tr>
    </w:tbl>
    <w:p w14:paraId="72E515BC" w14:textId="77777777" w:rsidR="00092E73" w:rsidRPr="00FD1EE4" w:rsidRDefault="00092E73" w:rsidP="00E6785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6785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6785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67857">
            <w:pPr>
              <w:rPr>
                <w:rFonts w:ascii="GHEA Grapalat" w:eastAsia="GHEA Grapalat" w:hAnsi="GHEA Grapalat" w:cs="GHEA Grapalat"/>
                <w:b/>
                <w:color w:val="000000"/>
              </w:rPr>
            </w:pPr>
          </w:p>
        </w:tc>
      </w:tr>
    </w:tbl>
    <w:p w14:paraId="7365CCE5" w14:textId="77777777" w:rsidR="00092E73" w:rsidRPr="00FD1EE4" w:rsidRDefault="00092E73" w:rsidP="00E67857">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67857">
      <w:pPr>
        <w:rPr>
          <w:rFonts w:ascii="GHEA Grapalat" w:hAnsi="GHEA Grapalat"/>
          <w:b/>
        </w:rPr>
      </w:pPr>
    </w:p>
    <w:p w14:paraId="7743345D" w14:textId="77777777" w:rsidR="00092E73" w:rsidRDefault="00092E73" w:rsidP="00E67857">
      <w:pPr>
        <w:rPr>
          <w:rFonts w:ascii="GHEA Grapalat" w:hAnsi="GHEA Grapalat"/>
          <w:b/>
        </w:rPr>
      </w:pPr>
      <w:r>
        <w:rPr>
          <w:rFonts w:ascii="GHEA Grapalat" w:hAnsi="GHEA Grapalat"/>
          <w:b/>
        </w:rPr>
        <w:br w:type="page"/>
      </w:r>
    </w:p>
    <w:p w14:paraId="683CD5B5" w14:textId="77777777" w:rsidR="00092E73" w:rsidRDefault="00092E73" w:rsidP="00E6785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67857">
      <w:pPr>
        <w:jc w:val="center"/>
        <w:rPr>
          <w:rFonts w:ascii="GHEA Grapalat" w:hAnsi="GHEA Grapalat"/>
          <w:b/>
          <w:sz w:val="28"/>
          <w:szCs w:val="28"/>
          <w:lang w:val="hy-AM"/>
        </w:rPr>
      </w:pPr>
    </w:p>
    <w:p w14:paraId="19350ABF"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67857">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67857">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67857">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67857">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67857">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6785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67857">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67857">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6785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6785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6785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6785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6785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6785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6785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6785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6785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6785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6785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6785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67857">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6785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6785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6785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6785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6785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67857">
      <w:pPr>
        <w:contextualSpacing/>
        <w:jc w:val="both"/>
        <w:rPr>
          <w:rFonts w:ascii="GHEA Grapalat" w:hAnsi="GHEA Grapalat"/>
          <w:sz w:val="28"/>
          <w:szCs w:val="28"/>
        </w:rPr>
      </w:pPr>
    </w:p>
    <w:p w14:paraId="0E3828E2" w14:textId="77777777" w:rsidR="00092E73" w:rsidRDefault="00092E73" w:rsidP="00E67857">
      <w:pPr>
        <w:contextualSpacing/>
        <w:jc w:val="both"/>
        <w:rPr>
          <w:rFonts w:ascii="GHEA Grapalat" w:hAnsi="GHEA Grapalat"/>
          <w:sz w:val="28"/>
          <w:szCs w:val="28"/>
        </w:rPr>
      </w:pPr>
    </w:p>
    <w:p w14:paraId="1B8517C8"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67857">
      <w:pPr>
        <w:rPr>
          <w:rFonts w:ascii="GHEA Grapalat" w:hAnsi="GHEA Grapalat"/>
          <w:b/>
        </w:rPr>
      </w:pPr>
    </w:p>
    <w:p w14:paraId="1196D6A1" w14:textId="77777777" w:rsidR="00092E73" w:rsidRDefault="00092E73" w:rsidP="00E67857">
      <w:pPr>
        <w:rPr>
          <w:rFonts w:ascii="GHEA Grapalat" w:hAnsi="GHEA Grapalat"/>
          <w:b/>
        </w:rPr>
      </w:pPr>
      <w:r>
        <w:rPr>
          <w:rFonts w:ascii="GHEA Grapalat" w:hAnsi="GHEA Grapalat"/>
          <w:b/>
        </w:rPr>
        <w:br w:type="page"/>
      </w:r>
    </w:p>
    <w:p w14:paraId="62B48BAB" w14:textId="77777777" w:rsidR="00B2572B" w:rsidRPr="00DC619D" w:rsidRDefault="00B2572B" w:rsidP="00E6785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732D3F7B" w:rsidR="00B2572B" w:rsidRPr="009044F1" w:rsidRDefault="00B2572B" w:rsidP="00E6785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6066E9">
        <w:rPr>
          <w:rFonts w:ascii="GHEA Grapalat" w:hAnsi="GHEA Grapalat"/>
          <w:b/>
          <w:sz w:val="24"/>
          <w:szCs w:val="24"/>
        </w:rPr>
        <w:t>26/11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E67857">
      <w:pPr>
        <w:widowControl w:val="0"/>
        <w:ind w:firstLine="567"/>
        <w:jc w:val="center"/>
        <w:rPr>
          <w:rFonts w:ascii="GHEA Grapalat" w:hAnsi="GHEA Grapalat"/>
        </w:rPr>
      </w:pPr>
    </w:p>
    <w:p w14:paraId="2347BC65" w14:textId="77777777" w:rsidR="00B2572B" w:rsidRPr="009044F1" w:rsidRDefault="00B2572B" w:rsidP="00E67857">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67857">
      <w:pPr>
        <w:widowControl w:val="0"/>
        <w:ind w:firstLine="567"/>
        <w:jc w:val="center"/>
        <w:rPr>
          <w:rFonts w:ascii="GHEA Grapalat" w:hAnsi="GHEA Grapalat"/>
        </w:rPr>
      </w:pPr>
    </w:p>
    <w:p w14:paraId="050C8689" w14:textId="7450E1BB" w:rsidR="005744FC" w:rsidRPr="000F6C24" w:rsidRDefault="00B2572B" w:rsidP="00E6785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6066E9">
        <w:rPr>
          <w:rFonts w:ascii="GHEA Grapalat" w:hAnsi="GHEA Grapalat"/>
          <w:spacing w:val="-6"/>
        </w:rPr>
        <w:t>26/11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6785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6785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6785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6785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6785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6785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6785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6785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10894"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710894" w:rsidRPr="00521B73" w:rsidRDefault="00710894" w:rsidP="00E67857">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1D77A31A" w:rsidR="00710894" w:rsidRPr="00A0313D" w:rsidRDefault="00A0313D" w:rsidP="00E67857">
            <w:pPr>
              <w:widowControl w:val="0"/>
              <w:rPr>
                <w:rFonts w:ascii="GHEA Grapalat" w:hAnsi="GHEA Grapalat"/>
                <w:bCs/>
                <w:iCs/>
                <w:sz w:val="20"/>
                <w:szCs w:val="20"/>
              </w:rPr>
            </w:pPr>
            <w:r w:rsidRPr="00A0313D">
              <w:rPr>
                <w:rFonts w:ascii="GHEA Grapalat" w:hAnsi="GHEA Grapalat"/>
                <w:iCs/>
                <w:sz w:val="20"/>
                <w:szCs w:val="20"/>
              </w:rPr>
              <w:t>ремонтны</w:t>
            </w:r>
            <w:r w:rsidRPr="00A0313D">
              <w:rPr>
                <w:rFonts w:ascii="GHEA Grapalat" w:hAnsi="GHEA Grapalat"/>
                <w:iCs/>
                <w:sz w:val="20"/>
                <w:szCs w:val="20"/>
                <w:lang w:val="en-US"/>
              </w:rPr>
              <w:t>e</w:t>
            </w:r>
            <w:r w:rsidRPr="00A0313D">
              <w:rPr>
                <w:rFonts w:ascii="GHEA Grapalat" w:hAnsi="GHEA Grapalat"/>
                <w:iCs/>
                <w:sz w:val="20"/>
                <w:szCs w:val="20"/>
              </w:rPr>
              <w:t xml:space="preserve"> работ</w:t>
            </w:r>
            <w:r w:rsidRPr="00A0313D">
              <w:rPr>
                <w:rFonts w:ascii="GHEA Grapalat" w:hAnsi="GHEA Grapalat"/>
                <w:iCs/>
                <w:sz w:val="20"/>
                <w:szCs w:val="20"/>
                <w:lang w:val="en-US"/>
              </w:rPr>
              <w:t>y</w:t>
            </w:r>
            <w:r w:rsidRPr="00A0313D">
              <w:rPr>
                <w:rFonts w:ascii="GHEA Grapalat" w:hAnsi="GHEA Grapalat"/>
                <w:iCs/>
                <w:sz w:val="20"/>
                <w:szCs w:val="20"/>
              </w:rPr>
              <w:t xml:space="preserve"> по асфальтобетонному покрытию улиц, дворов, дворовых дорог и тротуаров  административного района Нор Норк</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710894" w:rsidRPr="005744FC" w:rsidRDefault="00710894" w:rsidP="00E6785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710894" w:rsidRPr="005744FC" w:rsidRDefault="00710894" w:rsidP="00E6785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710894" w:rsidRPr="005744FC" w:rsidRDefault="00710894" w:rsidP="00E67857">
            <w:pPr>
              <w:widowControl w:val="0"/>
              <w:jc w:val="center"/>
              <w:rPr>
                <w:rFonts w:ascii="GHEA Grapalat" w:hAnsi="GHEA Grapalat"/>
                <w:sz w:val="20"/>
                <w:szCs w:val="20"/>
              </w:rPr>
            </w:pPr>
          </w:p>
        </w:tc>
      </w:tr>
    </w:tbl>
    <w:p w14:paraId="5BDBA797" w14:textId="77777777" w:rsidR="00374F4A" w:rsidRPr="00DD2B43" w:rsidRDefault="00374F4A" w:rsidP="00E6785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6785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67857">
      <w:pPr>
        <w:widowControl w:val="0"/>
        <w:jc w:val="both"/>
        <w:rPr>
          <w:rFonts w:ascii="GHEA Grapalat" w:hAnsi="GHEA Grapalat"/>
          <w:lang w:val="es-ES"/>
        </w:rPr>
      </w:pPr>
    </w:p>
    <w:p w14:paraId="49817F3E" w14:textId="77777777" w:rsidR="00B2572B" w:rsidRPr="000F6C24" w:rsidRDefault="00B2572B" w:rsidP="00E67857">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67857">
      <w:pPr>
        <w:rPr>
          <w:rFonts w:ascii="GHEA Grapalat" w:hAnsi="GHEA Grapalat"/>
          <w:b/>
        </w:rPr>
      </w:pPr>
      <w:r>
        <w:rPr>
          <w:rFonts w:ascii="GHEA Grapalat" w:hAnsi="GHEA Grapalat"/>
          <w:b/>
        </w:rPr>
        <w:br w:type="page"/>
      </w:r>
    </w:p>
    <w:p w14:paraId="63E92CB4" w14:textId="5D383DFC" w:rsidR="00C715FB" w:rsidRDefault="00C715FB" w:rsidP="00E67857">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67857">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75BAA738" w:rsidR="00B2572B" w:rsidRPr="00B138F3" w:rsidRDefault="00B2572B"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6066E9">
        <w:rPr>
          <w:rFonts w:ascii="GHEA Grapalat" w:hAnsi="GHEA Grapalat"/>
          <w:b/>
          <w:sz w:val="24"/>
          <w:szCs w:val="24"/>
        </w:rPr>
        <w:t>26/11</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E67857">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67857">
      <w:pPr>
        <w:widowControl w:val="0"/>
        <w:ind w:left="567" w:right="565"/>
        <w:jc w:val="center"/>
        <w:rPr>
          <w:rFonts w:ascii="GHEA Grapalat" w:hAnsi="GHEA Grapalat"/>
          <w:b/>
        </w:rPr>
      </w:pPr>
    </w:p>
    <w:p w14:paraId="1FA3B59C" w14:textId="77777777" w:rsidR="00BF7253" w:rsidRPr="00B138F3" w:rsidRDefault="00BF7253" w:rsidP="00E6785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67857">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67857">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67857">
      <w:pPr>
        <w:widowControl w:val="0"/>
        <w:ind w:left="567" w:right="565"/>
        <w:jc w:val="center"/>
        <w:rPr>
          <w:rFonts w:ascii="GHEA Grapalat" w:hAnsi="GHEA Grapalat"/>
          <w:b/>
        </w:rPr>
      </w:pPr>
    </w:p>
    <w:p w14:paraId="5C8B3031" w14:textId="77777777" w:rsidR="00CF2692" w:rsidRPr="00B138F3" w:rsidRDefault="00CF2692" w:rsidP="00E67857">
      <w:pPr>
        <w:widowControl w:val="0"/>
        <w:ind w:left="567" w:right="565"/>
        <w:jc w:val="center"/>
        <w:rPr>
          <w:rFonts w:ascii="GHEA Grapalat" w:hAnsi="GHEA Grapalat"/>
          <w:b/>
        </w:rPr>
      </w:pPr>
    </w:p>
    <w:p w14:paraId="62C4B99D" w14:textId="77777777" w:rsidR="00CF2692" w:rsidRPr="00B138F3" w:rsidRDefault="00CF2692" w:rsidP="00E67857">
      <w:pPr>
        <w:widowControl w:val="0"/>
        <w:ind w:left="567" w:right="565"/>
        <w:jc w:val="center"/>
        <w:rPr>
          <w:rFonts w:ascii="GHEA Grapalat" w:hAnsi="GHEA Grapalat"/>
          <w:b/>
        </w:rPr>
      </w:pPr>
    </w:p>
    <w:p w14:paraId="3011B8DE" w14:textId="77777777" w:rsidR="00CF2692" w:rsidRPr="00B138F3" w:rsidRDefault="00CF2692" w:rsidP="00E67857">
      <w:pPr>
        <w:widowControl w:val="0"/>
        <w:ind w:left="567" w:right="565"/>
        <w:jc w:val="center"/>
        <w:rPr>
          <w:rFonts w:ascii="GHEA Grapalat" w:hAnsi="GHEA Grapalat"/>
          <w:b/>
        </w:rPr>
      </w:pPr>
    </w:p>
    <w:p w14:paraId="5FE0619A" w14:textId="77777777" w:rsidR="001005B0" w:rsidRPr="00C715FB" w:rsidRDefault="007B3F5F" w:rsidP="00E67857">
      <w:pPr>
        <w:widowControl w:val="0"/>
        <w:ind w:firstLine="567"/>
        <w:jc w:val="right"/>
        <w:rPr>
          <w:rFonts w:ascii="GHEA Grapalat" w:hAnsi="GHEA Grapalat"/>
          <w:b/>
        </w:rPr>
      </w:pPr>
      <w:r w:rsidRPr="00C715FB">
        <w:rPr>
          <w:rFonts w:ascii="GHEA Grapalat" w:hAnsi="GHEA Grapalat"/>
          <w:b/>
        </w:rPr>
        <w:t>Приложение № 4</w:t>
      </w:r>
    </w:p>
    <w:p w14:paraId="3E0D4AB5" w14:textId="72B17589" w:rsidR="007B3F5F" w:rsidRPr="00C715FB" w:rsidRDefault="007B3F5F"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6066E9">
        <w:rPr>
          <w:rFonts w:ascii="GHEA Grapalat" w:hAnsi="GHEA Grapalat"/>
          <w:b/>
        </w:rPr>
        <w:t>26/11</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E67857">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67857">
      <w:pPr>
        <w:widowControl w:val="0"/>
        <w:ind w:left="567" w:right="565"/>
        <w:jc w:val="center"/>
        <w:rPr>
          <w:rFonts w:ascii="GHEA Grapalat" w:hAnsi="GHEA Grapalat"/>
          <w:b/>
        </w:rPr>
      </w:pPr>
      <w:r w:rsidRPr="00C715FB">
        <w:rPr>
          <w:rFonts w:ascii="GHEA Grapalat" w:hAnsi="GHEA Grapalat"/>
          <w:b/>
        </w:rPr>
        <w:lastRenderedPageBreak/>
        <w:t>(обеспечение квалификации)</w:t>
      </w:r>
    </w:p>
    <w:p w14:paraId="2715AD3D" w14:textId="77777777" w:rsidR="007B3F5F" w:rsidRPr="00C715FB" w:rsidRDefault="007B3F5F"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00702A06"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67857">
      <w:pPr>
        <w:widowControl w:val="0"/>
        <w:ind w:left="567" w:right="565"/>
        <w:jc w:val="center"/>
        <w:rPr>
          <w:rFonts w:ascii="GHEA Grapalat" w:hAnsi="GHEA Grapalat"/>
          <w:b/>
        </w:rPr>
      </w:pPr>
    </w:p>
    <w:p w14:paraId="7AA9742F" w14:textId="77777777" w:rsidR="00CF2692" w:rsidRPr="00C715FB" w:rsidRDefault="00CF2692" w:rsidP="00E67857">
      <w:pPr>
        <w:widowControl w:val="0"/>
        <w:ind w:left="567" w:right="565"/>
        <w:jc w:val="center"/>
        <w:rPr>
          <w:rFonts w:ascii="GHEA Grapalat" w:hAnsi="GHEA Grapalat"/>
          <w:b/>
        </w:rPr>
      </w:pPr>
    </w:p>
    <w:p w14:paraId="51DB381E" w14:textId="77777777" w:rsidR="007B3F5F" w:rsidRPr="00C715FB" w:rsidRDefault="007B3F5F" w:rsidP="00E67857">
      <w:pPr>
        <w:widowControl w:val="0"/>
        <w:ind w:left="567" w:right="565"/>
        <w:jc w:val="center"/>
        <w:rPr>
          <w:rFonts w:ascii="GHEA Grapalat" w:hAnsi="GHEA Grapalat"/>
          <w:b/>
        </w:rPr>
      </w:pPr>
    </w:p>
    <w:p w14:paraId="6204B947" w14:textId="77777777" w:rsidR="00CF2692" w:rsidRPr="00C715FB" w:rsidRDefault="00CF2692" w:rsidP="00E67857">
      <w:pPr>
        <w:widowControl w:val="0"/>
        <w:ind w:left="567" w:right="565"/>
        <w:jc w:val="center"/>
        <w:rPr>
          <w:rFonts w:ascii="GHEA Grapalat" w:hAnsi="GHEA Grapalat"/>
          <w:b/>
        </w:rPr>
      </w:pPr>
    </w:p>
    <w:p w14:paraId="6883EB0D" w14:textId="51421C69" w:rsidR="00CB2230" w:rsidRPr="00C715FB" w:rsidRDefault="00CB2230" w:rsidP="00E67857">
      <w:pPr>
        <w:rPr>
          <w:rFonts w:ascii="GHEA Grapalat" w:hAnsi="GHEA Grapalat"/>
          <w:b/>
        </w:rPr>
      </w:pPr>
    </w:p>
    <w:p w14:paraId="27DD4018" w14:textId="77777777" w:rsidR="001F6F04" w:rsidRPr="00C715FB" w:rsidRDefault="001F6F04" w:rsidP="00E67857">
      <w:pPr>
        <w:widowControl w:val="0"/>
        <w:ind w:firstLine="567"/>
        <w:jc w:val="right"/>
        <w:rPr>
          <w:rFonts w:ascii="GHEA Grapalat" w:hAnsi="GHEA Grapalat"/>
          <w:b/>
        </w:rPr>
      </w:pPr>
      <w:r w:rsidRPr="00C715FB">
        <w:rPr>
          <w:rFonts w:ascii="GHEA Grapalat" w:hAnsi="GHEA Grapalat"/>
          <w:b/>
        </w:rPr>
        <w:t>Приложение № 4.1</w:t>
      </w:r>
    </w:p>
    <w:p w14:paraId="6DF0A18C" w14:textId="4948CAFF" w:rsidR="001F6F04" w:rsidRPr="00C715FB" w:rsidRDefault="001F6F04"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6066E9">
        <w:rPr>
          <w:rFonts w:ascii="GHEA Grapalat" w:hAnsi="GHEA Grapalat"/>
          <w:b/>
        </w:rPr>
        <w:t>26/11</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C715FB">
        <w:rPr>
          <w:rFonts w:ascii="GHEA Grapalat" w:eastAsiaTheme="minorHAnsi" w:hAnsi="GHEA Grapalat" w:cstheme="minorBidi"/>
        </w:rPr>
        <w:lastRenderedPageBreak/>
        <w:t xml:space="preserve">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копии внесенных  в него изменений, дополнительных соглашений,</w:t>
      </w:r>
    </w:p>
    <w:p w14:paraId="704D4520"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74BE8EC3" w14:textId="115F80F3" w:rsidR="000B740C" w:rsidRPr="00594D2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6066E9">
        <w:rPr>
          <w:rFonts w:ascii="GHEA Grapalat" w:hAnsi="GHEA Grapalat"/>
          <w:b/>
          <w:i/>
          <w:sz w:val="22"/>
          <w:szCs w:val="22"/>
        </w:rPr>
        <w:t>26/11</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3"/>
        <w:t>*</w:t>
      </w:r>
    </w:p>
    <w:p w14:paraId="4D77D257" w14:textId="77777777" w:rsidR="000B740C" w:rsidRPr="00B138F3" w:rsidRDefault="000B740C" w:rsidP="00E67857">
      <w:pPr>
        <w:widowControl w:val="0"/>
        <w:jc w:val="center"/>
        <w:rPr>
          <w:rFonts w:ascii="GHEA Grapalat" w:hAnsi="GHEA Grapalat"/>
          <w:b/>
          <w:sz w:val="22"/>
          <w:szCs w:val="22"/>
        </w:rPr>
      </w:pPr>
    </w:p>
    <w:p w14:paraId="08CD250E"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E67857">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E67857">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596D7A05" w14:textId="77777777" w:rsidR="000B740C" w:rsidRPr="00B138F3" w:rsidRDefault="000B740C" w:rsidP="00E67857">
      <w:pPr>
        <w:widowControl w:val="0"/>
        <w:rPr>
          <w:rFonts w:ascii="GHEA Grapalat" w:hAnsi="GHEA Grapalat" w:cs="GHEA Grapalat"/>
          <w:b/>
          <w:sz w:val="22"/>
          <w:szCs w:val="22"/>
        </w:rPr>
      </w:pPr>
    </w:p>
    <w:p w14:paraId="57EF0714" w14:textId="77777777" w:rsidR="000B740C" w:rsidRPr="00B138F3" w:rsidRDefault="000B740C" w:rsidP="00E6785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E6785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E67857">
      <w:pPr>
        <w:widowControl w:val="0"/>
        <w:jc w:val="both"/>
        <w:rPr>
          <w:rFonts w:ascii="GHEA Grapalat" w:hAnsi="GHEA Grapalat"/>
          <w:sz w:val="22"/>
          <w:szCs w:val="22"/>
          <w:lang w:val="en-US"/>
        </w:rPr>
      </w:pPr>
      <w:r w:rsidRPr="00B138F3">
        <w:rPr>
          <w:rFonts w:ascii="GHEA Grapalat" w:hAnsi="GHEA Grapalat"/>
          <w:sz w:val="22"/>
          <w:szCs w:val="22"/>
          <w:lang w:val="en-US"/>
        </w:rPr>
        <w:lastRenderedPageBreak/>
        <w:t>_________________________________________________________________________</w:t>
      </w:r>
    </w:p>
    <w:p w14:paraId="0885C019" w14:textId="77777777" w:rsidR="000B740C" w:rsidRPr="00B138F3" w:rsidRDefault="000B740C" w:rsidP="00E6785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E6785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E6785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E6785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E6785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w:t>
      </w:r>
      <w:r w:rsidRPr="00B138F3">
        <w:rPr>
          <w:rFonts w:ascii="GHEA Grapalat" w:hAnsi="GHEA Grapalat"/>
          <w:sz w:val="22"/>
          <w:szCs w:val="22"/>
        </w:rPr>
        <w:lastRenderedPageBreak/>
        <w:t>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E67857">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E67857">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E6785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0D6CF9A"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E67857">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E67857">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E67857">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E6785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E67857">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E67857">
      <w:pPr>
        <w:widowControl w:val="0"/>
        <w:ind w:right="4250"/>
        <w:rPr>
          <w:rFonts w:ascii="GHEA Grapalat" w:hAnsi="GHEA Grapalat"/>
          <w:sz w:val="22"/>
          <w:szCs w:val="22"/>
        </w:rPr>
      </w:pPr>
    </w:p>
    <w:p w14:paraId="4CEB00C5" w14:textId="77777777" w:rsidR="000B740C" w:rsidRPr="00B138F3" w:rsidRDefault="000B740C" w:rsidP="00E67857">
      <w:pPr>
        <w:widowControl w:val="0"/>
        <w:ind w:right="4250"/>
        <w:rPr>
          <w:rFonts w:ascii="GHEA Grapalat" w:hAnsi="GHEA Grapalat"/>
          <w:sz w:val="22"/>
          <w:szCs w:val="22"/>
        </w:rPr>
      </w:pPr>
    </w:p>
    <w:p w14:paraId="6E896FAA" w14:textId="77777777" w:rsidR="000B740C" w:rsidRPr="004D5A00" w:rsidRDefault="000B740C" w:rsidP="00E67857">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3B67FFE1"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1FD03481" w14:textId="77777777" w:rsidR="000B740C" w:rsidRPr="004D5A00" w:rsidRDefault="000B740C" w:rsidP="00E67857">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E67857">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E67857">
            <w:pPr>
              <w:widowControl w:val="0"/>
              <w:rPr>
                <w:rFonts w:ascii="GHEA Grapalat" w:hAnsi="GHEA Grapalat" w:cs="Sylfaen"/>
              </w:rPr>
            </w:pPr>
          </w:p>
          <w:p w14:paraId="6A7293B4"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E67857">
            <w:pPr>
              <w:widowControl w:val="0"/>
              <w:rPr>
                <w:rFonts w:ascii="GHEA Grapalat" w:hAnsi="GHEA Grapalat" w:cs="Sylfaen"/>
              </w:rPr>
            </w:pPr>
          </w:p>
          <w:p w14:paraId="3DF925F4"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E67857">
            <w:pPr>
              <w:widowControl w:val="0"/>
              <w:rPr>
                <w:rFonts w:ascii="GHEA Grapalat" w:hAnsi="GHEA Grapalat" w:cs="Sylfaen"/>
              </w:rPr>
            </w:pPr>
          </w:p>
          <w:p w14:paraId="2111277E"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E67857">
            <w:pPr>
              <w:widowControl w:val="0"/>
              <w:jc w:val="right"/>
              <w:rPr>
                <w:rFonts w:ascii="GHEA Grapalat" w:hAnsi="GHEA Grapalat" w:cs="Tahoma"/>
              </w:rPr>
            </w:pPr>
          </w:p>
          <w:p w14:paraId="60321A7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E67857">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E67857">
            <w:pPr>
              <w:widowControl w:val="0"/>
              <w:rPr>
                <w:rFonts w:ascii="GHEA Grapalat" w:hAnsi="GHEA Grapalat"/>
              </w:rPr>
            </w:pPr>
          </w:p>
          <w:p w14:paraId="5FF1DFC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E67857">
            <w:pPr>
              <w:widowControl w:val="0"/>
              <w:rPr>
                <w:rFonts w:ascii="GHEA Grapalat" w:hAnsi="GHEA Grapalat" w:cs="Tahoma"/>
              </w:rPr>
            </w:pPr>
          </w:p>
          <w:p w14:paraId="6566130F" w14:textId="77777777" w:rsidR="000B740C" w:rsidRPr="00B138F3" w:rsidRDefault="000B740C"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E67857">
            <w:pPr>
              <w:widowControl w:val="0"/>
              <w:rPr>
                <w:rFonts w:ascii="GHEA Grapalat" w:hAnsi="GHEA Grapalat" w:cs="Tahoma"/>
              </w:rPr>
            </w:pPr>
          </w:p>
          <w:p w14:paraId="19C177F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E67857">
            <w:pPr>
              <w:widowControl w:val="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E6785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E67857">
            <w:pPr>
              <w:widowControl w:val="0"/>
              <w:rPr>
                <w:rFonts w:ascii="GHEA Grapalat" w:hAnsi="GHEA Grapalat" w:cs="Sylfaen"/>
              </w:rPr>
            </w:pPr>
          </w:p>
          <w:p w14:paraId="7E40E745" w14:textId="77777777" w:rsidR="000B740C" w:rsidRPr="00B138F3" w:rsidRDefault="000B740C"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E67857">
            <w:pPr>
              <w:widowControl w:val="0"/>
              <w:rPr>
                <w:rFonts w:ascii="GHEA Grapalat" w:hAnsi="GHEA Grapalat"/>
              </w:rPr>
            </w:pPr>
          </w:p>
          <w:p w14:paraId="7ED9228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E67857">
      <w:pPr>
        <w:widowControl w:val="0"/>
        <w:tabs>
          <w:tab w:val="left" w:pos="1134"/>
        </w:tabs>
        <w:ind w:firstLine="567"/>
        <w:jc w:val="both"/>
        <w:rPr>
          <w:rFonts w:ascii="GHEA Grapalat" w:hAnsi="GHEA Grapalat"/>
          <w:sz w:val="22"/>
          <w:szCs w:val="22"/>
        </w:rPr>
      </w:pPr>
    </w:p>
    <w:p w14:paraId="3E94D014" w14:textId="77777777" w:rsidR="000B740C" w:rsidRPr="00B138F3" w:rsidRDefault="000B740C" w:rsidP="00E67857">
      <w:pPr>
        <w:widowControl w:val="0"/>
        <w:jc w:val="center"/>
        <w:rPr>
          <w:rFonts w:ascii="GHEA Grapalat" w:hAnsi="GHEA Grapalat" w:cs="Sylfaen"/>
        </w:rPr>
      </w:pPr>
    </w:p>
    <w:p w14:paraId="6DFF6FB2" w14:textId="77777777" w:rsidR="000B740C" w:rsidRPr="00B138F3" w:rsidRDefault="000B740C"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E67857">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F9D926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F2455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E67857">
            <w:pPr>
              <w:widowControl w:val="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E67857">
            <w:pPr>
              <w:widowControl w:val="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E67857">
            <w:pPr>
              <w:widowControl w:val="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E67857">
            <w:pPr>
              <w:widowControl w:val="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E67857">
            <w:pPr>
              <w:widowControl w:val="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E67857">
            <w:pPr>
              <w:widowControl w:val="0"/>
              <w:jc w:val="center"/>
              <w:rPr>
                <w:rFonts w:ascii="GHEA Grapalat" w:hAnsi="GHEA Grapalat"/>
                <w:sz w:val="18"/>
                <w:szCs w:val="18"/>
              </w:rPr>
            </w:pPr>
          </w:p>
        </w:tc>
      </w:tr>
    </w:tbl>
    <w:p w14:paraId="20807E37" w14:textId="7C6D8533" w:rsidR="000B740C" w:rsidRDefault="000B740C" w:rsidP="00E67857">
      <w:pPr>
        <w:widowControl w:val="0"/>
        <w:ind w:firstLine="567"/>
        <w:jc w:val="right"/>
        <w:rPr>
          <w:rFonts w:ascii="GHEA Grapalat" w:hAnsi="GHEA Grapalat"/>
          <w:b/>
        </w:rPr>
      </w:pPr>
    </w:p>
    <w:p w14:paraId="109BDF8E" w14:textId="46DBFEF6" w:rsidR="000B740C" w:rsidRDefault="000B740C" w:rsidP="00E67857">
      <w:pPr>
        <w:widowControl w:val="0"/>
        <w:ind w:firstLine="567"/>
        <w:jc w:val="right"/>
        <w:rPr>
          <w:rFonts w:ascii="GHEA Grapalat" w:hAnsi="GHEA Grapalat"/>
          <w:b/>
        </w:rPr>
      </w:pPr>
    </w:p>
    <w:p w14:paraId="00D0FBF0" w14:textId="6C5DCE1F" w:rsidR="000B740C" w:rsidRDefault="000B740C" w:rsidP="00E67857">
      <w:pPr>
        <w:widowControl w:val="0"/>
        <w:ind w:firstLine="567"/>
        <w:jc w:val="right"/>
        <w:rPr>
          <w:rFonts w:ascii="GHEA Grapalat" w:hAnsi="GHEA Grapalat"/>
          <w:b/>
        </w:rPr>
      </w:pPr>
    </w:p>
    <w:p w14:paraId="65B97458" w14:textId="16B14DBB" w:rsidR="000B740C" w:rsidRDefault="000B740C" w:rsidP="00E67857">
      <w:pPr>
        <w:widowControl w:val="0"/>
        <w:ind w:firstLine="567"/>
        <w:jc w:val="right"/>
        <w:rPr>
          <w:rFonts w:ascii="GHEA Grapalat" w:hAnsi="GHEA Grapalat"/>
          <w:b/>
        </w:rPr>
      </w:pPr>
    </w:p>
    <w:p w14:paraId="2AFFB8C8" w14:textId="2F608CD3" w:rsidR="000B740C" w:rsidRDefault="000B740C" w:rsidP="00E67857">
      <w:pPr>
        <w:widowControl w:val="0"/>
        <w:ind w:firstLine="567"/>
        <w:jc w:val="right"/>
        <w:rPr>
          <w:rFonts w:ascii="GHEA Grapalat" w:hAnsi="GHEA Grapalat"/>
          <w:b/>
        </w:rPr>
      </w:pPr>
    </w:p>
    <w:p w14:paraId="26074F06" w14:textId="016F60E4" w:rsidR="000B740C" w:rsidRDefault="000B740C" w:rsidP="00E67857">
      <w:pPr>
        <w:widowControl w:val="0"/>
        <w:ind w:firstLine="567"/>
        <w:jc w:val="right"/>
        <w:rPr>
          <w:rFonts w:ascii="GHEA Grapalat" w:hAnsi="GHEA Grapalat"/>
          <w:b/>
        </w:rPr>
      </w:pPr>
    </w:p>
    <w:p w14:paraId="28E4B7C9" w14:textId="696B7342" w:rsidR="000B740C" w:rsidRDefault="000B740C" w:rsidP="00E67857">
      <w:pPr>
        <w:widowControl w:val="0"/>
        <w:ind w:firstLine="567"/>
        <w:jc w:val="right"/>
        <w:rPr>
          <w:rFonts w:ascii="GHEA Grapalat" w:hAnsi="GHEA Grapalat"/>
          <w:b/>
        </w:rPr>
      </w:pPr>
    </w:p>
    <w:p w14:paraId="5A319D21" w14:textId="3C65DD98" w:rsidR="000B740C" w:rsidRDefault="000B740C" w:rsidP="00E67857">
      <w:pPr>
        <w:widowControl w:val="0"/>
        <w:ind w:firstLine="567"/>
        <w:jc w:val="right"/>
        <w:rPr>
          <w:rFonts w:ascii="GHEA Grapalat" w:hAnsi="GHEA Grapalat"/>
          <w:b/>
        </w:rPr>
      </w:pPr>
    </w:p>
    <w:p w14:paraId="2AF2EB8F" w14:textId="44439089" w:rsidR="000B740C" w:rsidRDefault="000B740C" w:rsidP="00E67857">
      <w:pPr>
        <w:widowControl w:val="0"/>
        <w:ind w:firstLine="567"/>
        <w:jc w:val="right"/>
        <w:rPr>
          <w:rFonts w:ascii="GHEA Grapalat" w:hAnsi="GHEA Grapalat"/>
          <w:b/>
        </w:rPr>
      </w:pPr>
    </w:p>
    <w:p w14:paraId="6F0CAB76" w14:textId="541AC9F3" w:rsidR="000B740C" w:rsidRDefault="000B740C" w:rsidP="00E67857">
      <w:pPr>
        <w:widowControl w:val="0"/>
        <w:ind w:firstLine="567"/>
        <w:jc w:val="right"/>
        <w:rPr>
          <w:rFonts w:ascii="GHEA Grapalat" w:hAnsi="GHEA Grapalat"/>
          <w:b/>
        </w:rPr>
      </w:pPr>
    </w:p>
    <w:p w14:paraId="22C24153" w14:textId="1150E306" w:rsidR="000B740C" w:rsidRDefault="000B740C" w:rsidP="00E67857">
      <w:pPr>
        <w:widowControl w:val="0"/>
        <w:ind w:firstLine="567"/>
        <w:jc w:val="right"/>
        <w:rPr>
          <w:rFonts w:ascii="GHEA Grapalat" w:hAnsi="GHEA Grapalat"/>
          <w:b/>
        </w:rPr>
      </w:pPr>
    </w:p>
    <w:p w14:paraId="672216CC" w14:textId="21D1841A" w:rsidR="000B740C" w:rsidRDefault="000B740C" w:rsidP="00E67857">
      <w:pPr>
        <w:widowControl w:val="0"/>
        <w:ind w:firstLine="567"/>
        <w:jc w:val="right"/>
        <w:rPr>
          <w:rFonts w:ascii="GHEA Grapalat" w:hAnsi="GHEA Grapalat"/>
          <w:b/>
        </w:rPr>
      </w:pPr>
    </w:p>
    <w:p w14:paraId="7DC593D0" w14:textId="1FC47F83" w:rsidR="000B740C" w:rsidRDefault="000B740C" w:rsidP="00E67857">
      <w:pPr>
        <w:widowControl w:val="0"/>
        <w:ind w:firstLine="567"/>
        <w:jc w:val="right"/>
        <w:rPr>
          <w:rFonts w:ascii="GHEA Grapalat" w:hAnsi="GHEA Grapalat"/>
          <w:b/>
        </w:rPr>
      </w:pPr>
    </w:p>
    <w:p w14:paraId="505C7C43" w14:textId="0717EE9C" w:rsidR="000B740C" w:rsidRDefault="000B740C" w:rsidP="00E67857">
      <w:pPr>
        <w:widowControl w:val="0"/>
        <w:ind w:firstLine="567"/>
        <w:jc w:val="right"/>
        <w:rPr>
          <w:rFonts w:ascii="GHEA Grapalat" w:hAnsi="GHEA Grapalat"/>
          <w:b/>
        </w:rPr>
      </w:pPr>
    </w:p>
    <w:p w14:paraId="3C298919" w14:textId="207D674A" w:rsidR="000B740C" w:rsidRDefault="000B740C" w:rsidP="00E67857">
      <w:pPr>
        <w:widowControl w:val="0"/>
        <w:ind w:firstLine="567"/>
        <w:jc w:val="right"/>
        <w:rPr>
          <w:rFonts w:ascii="GHEA Grapalat" w:hAnsi="GHEA Grapalat"/>
          <w:b/>
        </w:rPr>
      </w:pPr>
    </w:p>
    <w:p w14:paraId="05F0483F" w14:textId="6E103B80" w:rsidR="000B740C" w:rsidRDefault="000B740C" w:rsidP="00E67857">
      <w:pPr>
        <w:widowControl w:val="0"/>
        <w:ind w:firstLine="567"/>
        <w:jc w:val="right"/>
        <w:rPr>
          <w:rFonts w:ascii="GHEA Grapalat" w:hAnsi="GHEA Grapalat"/>
          <w:b/>
        </w:rPr>
      </w:pPr>
    </w:p>
    <w:p w14:paraId="7FC79A8D" w14:textId="77777777" w:rsidR="000B740C" w:rsidRDefault="000B740C" w:rsidP="00E67857">
      <w:pPr>
        <w:widowControl w:val="0"/>
        <w:ind w:firstLine="567"/>
        <w:jc w:val="right"/>
        <w:rPr>
          <w:rFonts w:ascii="GHEA Grapalat" w:hAnsi="GHEA Grapalat"/>
          <w:b/>
        </w:rPr>
      </w:pPr>
    </w:p>
    <w:p w14:paraId="787D01AA" w14:textId="15956CED" w:rsidR="00235549" w:rsidRPr="00B138F3" w:rsidRDefault="00235549" w:rsidP="00E67857">
      <w:pPr>
        <w:widowControl w:val="0"/>
        <w:ind w:firstLine="567"/>
        <w:jc w:val="right"/>
        <w:rPr>
          <w:rFonts w:ascii="GHEA Grapalat" w:hAnsi="GHEA Grapalat" w:cs="Arial"/>
          <w:b/>
        </w:rPr>
      </w:pPr>
      <w:r w:rsidRPr="00B138F3">
        <w:rPr>
          <w:rFonts w:ascii="GHEA Grapalat" w:hAnsi="GHEA Grapalat"/>
          <w:b/>
        </w:rPr>
        <w:t>Приложение № 5</w:t>
      </w:r>
    </w:p>
    <w:p w14:paraId="6EB5C6EC" w14:textId="6B15AEEE" w:rsidR="00235549" w:rsidRPr="00B138F3" w:rsidRDefault="00235549"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6066E9">
        <w:rPr>
          <w:rFonts w:ascii="GHEA Grapalat" w:hAnsi="GHEA Grapalat"/>
          <w:b/>
          <w:sz w:val="24"/>
          <w:szCs w:val="24"/>
        </w:rPr>
        <w:t>26/11</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4E9D48CA" w14:textId="77777777" w:rsidR="001005B0" w:rsidRPr="00B138F3" w:rsidRDefault="001005B0" w:rsidP="00E67857">
      <w:pPr>
        <w:widowControl w:val="0"/>
        <w:ind w:left="567" w:right="565"/>
        <w:jc w:val="center"/>
        <w:rPr>
          <w:rFonts w:ascii="GHEA Grapalat" w:hAnsi="GHEA Grapalat"/>
          <w:b/>
        </w:rPr>
      </w:pPr>
    </w:p>
    <w:p w14:paraId="02FE4D5F" w14:textId="77777777" w:rsidR="0075061D" w:rsidRPr="00B138F3" w:rsidRDefault="0075061D"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67857">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67857">
      <w:pPr>
        <w:widowControl w:val="0"/>
        <w:ind w:left="567" w:right="565"/>
        <w:jc w:val="center"/>
        <w:rPr>
          <w:rFonts w:ascii="GHEA Grapalat" w:hAnsi="GHEA Grapalat"/>
          <w:b/>
        </w:rPr>
      </w:pPr>
    </w:p>
    <w:p w14:paraId="7B35EF57"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6785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6785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6785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6785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67857">
      <w:pPr>
        <w:widowControl w:val="0"/>
        <w:jc w:val="right"/>
        <w:rPr>
          <w:rFonts w:ascii="GHEA Grapalat" w:hAnsi="GHEA Grapalat"/>
          <w:i/>
        </w:rPr>
      </w:pPr>
    </w:p>
    <w:p w14:paraId="4F06D088" w14:textId="77777777" w:rsidR="00F331AD" w:rsidRPr="002A4554" w:rsidRDefault="00F331AD" w:rsidP="00E67857">
      <w:pPr>
        <w:widowControl w:val="0"/>
        <w:jc w:val="right"/>
        <w:rPr>
          <w:rFonts w:ascii="GHEA Grapalat" w:hAnsi="GHEA Grapalat"/>
          <w:i/>
        </w:rPr>
      </w:pPr>
    </w:p>
    <w:p w14:paraId="537ADB47" w14:textId="77777777" w:rsidR="00F331AD" w:rsidRPr="002A4554" w:rsidRDefault="00F331AD" w:rsidP="00E67857">
      <w:pPr>
        <w:widowControl w:val="0"/>
        <w:jc w:val="right"/>
        <w:rPr>
          <w:rFonts w:ascii="GHEA Grapalat" w:hAnsi="GHEA Grapalat"/>
          <w:i/>
        </w:rPr>
      </w:pPr>
    </w:p>
    <w:p w14:paraId="53CA6C92" w14:textId="77777777" w:rsidR="00E93F76" w:rsidRPr="00B138F3" w:rsidRDefault="00E93F76" w:rsidP="00E67857">
      <w:pPr>
        <w:widowControl w:val="0"/>
        <w:jc w:val="right"/>
        <w:rPr>
          <w:rFonts w:ascii="GHEA Grapalat" w:hAnsi="GHEA Grapalat" w:cs="GHEA Grapalat"/>
          <w:i/>
        </w:rPr>
      </w:pPr>
      <w:r w:rsidRPr="00B138F3">
        <w:rPr>
          <w:rFonts w:ascii="GHEA Grapalat" w:hAnsi="GHEA Grapalat"/>
          <w:i/>
        </w:rPr>
        <w:t>Приложение № 5.1</w:t>
      </w:r>
    </w:p>
    <w:p w14:paraId="17B3F89B" w14:textId="1B245BBF" w:rsidR="00E93F76" w:rsidRPr="00B138F3" w:rsidRDefault="00E93F76" w:rsidP="00E6785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r>
      <w:r w:rsidRPr="00B138F3">
        <w:rPr>
          <w:rFonts w:ascii="GHEA Grapalat" w:hAnsi="GHEA Grapalat"/>
          <w:i/>
        </w:rPr>
        <w:lastRenderedPageBreak/>
        <w:t>под кодом "</w:t>
      </w:r>
      <w:r>
        <w:rPr>
          <w:rFonts w:ascii="GHEA Grapalat" w:hAnsi="GHEA Grapalat"/>
          <w:i/>
        </w:rPr>
        <w:t>EQ-BMAShDzB-</w:t>
      </w:r>
      <w:r w:rsidR="006066E9">
        <w:rPr>
          <w:rFonts w:ascii="GHEA Grapalat" w:hAnsi="GHEA Grapalat"/>
          <w:i/>
        </w:rPr>
        <w:t>26/11</w:t>
      </w:r>
      <w:r w:rsidRPr="00B138F3">
        <w:rPr>
          <w:rFonts w:ascii="GHEA Grapalat" w:hAnsi="GHEA Grapalat"/>
          <w:i/>
        </w:rPr>
        <w:t>"</w:t>
      </w:r>
      <w:r w:rsidRPr="00B138F3">
        <w:rPr>
          <w:rStyle w:val="FootnoteReference"/>
          <w:rFonts w:ascii="GHEA Grapalat" w:hAnsi="GHEA Grapalat"/>
          <w:i/>
        </w:rPr>
        <w:footnoteReference w:customMarkFollows="1" w:id="26"/>
        <w:t>*</w:t>
      </w:r>
    </w:p>
    <w:p w14:paraId="6E55046F" w14:textId="77777777" w:rsidR="00E93F76" w:rsidRPr="002A4554" w:rsidRDefault="00E93F76" w:rsidP="00E67857">
      <w:pPr>
        <w:widowControl w:val="0"/>
        <w:jc w:val="center"/>
        <w:rPr>
          <w:rFonts w:ascii="GHEA Grapalat" w:hAnsi="GHEA Grapalat"/>
          <w:b/>
        </w:rPr>
      </w:pPr>
    </w:p>
    <w:p w14:paraId="4E980405"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E67857">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E67857">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0CCB6619" w14:textId="77777777" w:rsidR="00E93F76" w:rsidRPr="00B138F3" w:rsidRDefault="00E93F76" w:rsidP="00E67857">
      <w:pPr>
        <w:widowControl w:val="0"/>
        <w:rPr>
          <w:rFonts w:ascii="GHEA Grapalat" w:hAnsi="GHEA Grapalat" w:cs="GHEA Grapalat"/>
          <w:b/>
        </w:rPr>
      </w:pPr>
    </w:p>
    <w:p w14:paraId="72188547" w14:textId="77777777" w:rsidR="00E93F76" w:rsidRPr="00B138F3" w:rsidRDefault="00E93F76" w:rsidP="00E6785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6785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6785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6785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67857">
      <w:pPr>
        <w:widowControl w:val="0"/>
        <w:jc w:val="center"/>
        <w:rPr>
          <w:rFonts w:ascii="GHEA Grapalat" w:hAnsi="GHEA Grapalat"/>
          <w:b/>
        </w:rPr>
      </w:pPr>
    </w:p>
    <w:p w14:paraId="47B2E776" w14:textId="77777777" w:rsidR="00E93F76" w:rsidRPr="00B138F3" w:rsidRDefault="00E93F76" w:rsidP="00E67857">
      <w:pPr>
        <w:widowControl w:val="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6785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6785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6785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B138F3">
        <w:rPr>
          <w:rFonts w:ascii="GHEA Grapalat" w:hAnsi="GHEA Grapalat"/>
        </w:rPr>
        <w:lastRenderedPageBreak/>
        <w:t xml:space="preserve">и осуществляемые Банком-плательщиком действия для обеспечения исполнения Требования. </w:t>
      </w:r>
    </w:p>
    <w:p w14:paraId="6731DD3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67857">
      <w:pPr>
        <w:widowControl w:val="0"/>
        <w:jc w:val="center"/>
        <w:rPr>
          <w:rFonts w:ascii="GHEA Grapalat" w:hAnsi="GHEA Grapalat"/>
          <w:b/>
        </w:rPr>
      </w:pPr>
    </w:p>
    <w:p w14:paraId="1A3931EE" w14:textId="77777777" w:rsidR="00E93F76" w:rsidRPr="00572A57" w:rsidRDefault="00E93F76" w:rsidP="00E67857">
      <w:pPr>
        <w:widowControl w:val="0"/>
        <w:jc w:val="center"/>
        <w:rPr>
          <w:rFonts w:ascii="GHEA Grapalat" w:hAnsi="GHEA Grapalat"/>
          <w:b/>
        </w:rPr>
      </w:pPr>
    </w:p>
    <w:p w14:paraId="1F3D2C23" w14:textId="77777777" w:rsidR="00E93F76" w:rsidRPr="00572A57" w:rsidRDefault="00E93F76" w:rsidP="00E67857">
      <w:pPr>
        <w:widowControl w:val="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67857">
      <w:pPr>
        <w:widowControl w:val="0"/>
        <w:jc w:val="center"/>
        <w:rPr>
          <w:rFonts w:ascii="GHEA Grapalat" w:hAnsi="GHEA Grapalat" w:cs="GHEA Grapalat"/>
          <w:b/>
          <w:bCs/>
        </w:rPr>
      </w:pPr>
    </w:p>
    <w:p w14:paraId="23051190" w14:textId="77777777" w:rsidR="00E93F76" w:rsidRPr="00B138F3" w:rsidRDefault="00E93F76" w:rsidP="00E67857">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67857">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6785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6785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14:paraId="4B72F61C"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67857">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E67857">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E67857">
            <w:pPr>
              <w:widowControl w:val="0"/>
              <w:rPr>
                <w:rFonts w:ascii="GHEA Grapalat" w:hAnsi="GHEA Grapalat" w:cs="Sylfaen"/>
              </w:rPr>
            </w:pPr>
          </w:p>
          <w:p w14:paraId="53E93198"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E67857">
            <w:pPr>
              <w:widowControl w:val="0"/>
              <w:rPr>
                <w:rFonts w:ascii="GHEA Grapalat" w:hAnsi="GHEA Grapalat" w:cs="Sylfaen"/>
              </w:rPr>
            </w:pPr>
          </w:p>
          <w:p w14:paraId="5C8C9736"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E67857">
            <w:pPr>
              <w:widowControl w:val="0"/>
              <w:rPr>
                <w:rFonts w:ascii="GHEA Grapalat" w:hAnsi="GHEA Grapalat" w:cs="Sylfaen"/>
              </w:rPr>
            </w:pPr>
          </w:p>
          <w:p w14:paraId="30D2A2D6" w14:textId="77777777" w:rsidR="00E93F76" w:rsidRPr="00B138F3" w:rsidRDefault="00E93F76"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E67857">
            <w:pPr>
              <w:widowControl w:val="0"/>
              <w:rPr>
                <w:rFonts w:ascii="GHEA Grapalat" w:hAnsi="GHEA Grapalat" w:cs="Sylfaen"/>
              </w:rPr>
            </w:pPr>
          </w:p>
          <w:p w14:paraId="2197EB2E"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E67857">
            <w:pPr>
              <w:widowControl w:val="0"/>
              <w:jc w:val="right"/>
              <w:rPr>
                <w:rFonts w:ascii="GHEA Grapalat" w:hAnsi="GHEA Grapalat" w:cs="Tahoma"/>
              </w:rPr>
            </w:pPr>
          </w:p>
          <w:p w14:paraId="3ACD387A"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E67857">
            <w:pPr>
              <w:widowControl w:val="0"/>
              <w:rPr>
                <w:rFonts w:ascii="GHEA Grapalat" w:hAnsi="GHEA Grapalat" w:cs="Sylfaen"/>
              </w:rPr>
            </w:pPr>
          </w:p>
          <w:p w14:paraId="0857BA8C" w14:textId="77777777" w:rsidR="00E93F76" w:rsidRPr="00B138F3" w:rsidRDefault="00E93F76"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E67857">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E67857">
            <w:pPr>
              <w:widowControl w:val="0"/>
              <w:rPr>
                <w:rFonts w:ascii="GHEA Grapalat" w:hAnsi="GHEA Grapalat"/>
              </w:rPr>
            </w:pPr>
          </w:p>
          <w:p w14:paraId="3E73252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E67857">
            <w:pPr>
              <w:widowControl w:val="0"/>
              <w:rPr>
                <w:rFonts w:ascii="GHEA Grapalat" w:hAnsi="GHEA Grapalat" w:cs="Tahoma"/>
              </w:rPr>
            </w:pPr>
          </w:p>
          <w:p w14:paraId="50CB2A77" w14:textId="77777777" w:rsidR="00E93F76" w:rsidRPr="00B138F3" w:rsidRDefault="00E93F76"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E67857">
            <w:pPr>
              <w:widowControl w:val="0"/>
              <w:rPr>
                <w:rFonts w:ascii="GHEA Grapalat" w:hAnsi="GHEA Grapalat" w:cs="Tahoma"/>
              </w:rPr>
            </w:pPr>
          </w:p>
          <w:p w14:paraId="46BD458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E67857">
            <w:pPr>
              <w:widowControl w:val="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E67857">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8AB831E" w14:textId="77777777" w:rsidR="00E93F76" w:rsidRPr="00B138F3" w:rsidRDefault="00E93F76" w:rsidP="00E67857">
            <w:pPr>
              <w:widowControl w:val="0"/>
              <w:rPr>
                <w:rFonts w:ascii="GHEA Grapalat" w:hAnsi="GHEA Grapalat" w:cs="Sylfaen"/>
              </w:rPr>
            </w:pPr>
          </w:p>
          <w:p w14:paraId="26D1E5B3" w14:textId="77777777" w:rsidR="00E93F76" w:rsidRPr="00B138F3" w:rsidRDefault="00E93F76"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E67857">
            <w:pPr>
              <w:widowControl w:val="0"/>
              <w:rPr>
                <w:rFonts w:ascii="GHEA Grapalat" w:hAnsi="GHEA Grapalat"/>
              </w:rPr>
            </w:pPr>
          </w:p>
          <w:p w14:paraId="5667971F"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67857">
      <w:pPr>
        <w:widowControl w:val="0"/>
        <w:jc w:val="center"/>
        <w:rPr>
          <w:rFonts w:ascii="GHEA Grapalat" w:hAnsi="GHEA Grapalat" w:cs="Sylfaen"/>
        </w:rPr>
      </w:pPr>
    </w:p>
    <w:p w14:paraId="45716D01" w14:textId="77777777" w:rsidR="00E93F76" w:rsidRPr="00B138F3" w:rsidRDefault="00E93F76"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67857">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7D0CD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42892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E67857">
            <w:pPr>
              <w:widowControl w:val="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E67857">
            <w:pPr>
              <w:widowControl w:val="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E67857">
            <w:pPr>
              <w:widowControl w:val="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E67857">
            <w:pPr>
              <w:widowControl w:val="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E67857">
            <w:pPr>
              <w:widowControl w:val="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E67857">
            <w:pPr>
              <w:widowControl w:val="0"/>
              <w:jc w:val="center"/>
              <w:rPr>
                <w:rFonts w:ascii="GHEA Grapalat" w:hAnsi="GHEA Grapalat"/>
                <w:sz w:val="18"/>
                <w:szCs w:val="18"/>
              </w:rPr>
            </w:pPr>
          </w:p>
        </w:tc>
      </w:tr>
    </w:tbl>
    <w:p w14:paraId="2E141731" w14:textId="57721142" w:rsidR="00E93F76" w:rsidRDefault="00E93F76" w:rsidP="00E67857">
      <w:pPr>
        <w:pStyle w:val="BodyTextIndent3"/>
        <w:widowControl w:val="0"/>
        <w:spacing w:line="240" w:lineRule="auto"/>
        <w:jc w:val="right"/>
        <w:rPr>
          <w:rFonts w:ascii="GHEA Grapalat" w:hAnsi="GHEA Grapalat"/>
          <w:b/>
          <w:sz w:val="24"/>
          <w:szCs w:val="24"/>
        </w:rPr>
      </w:pPr>
    </w:p>
    <w:p w14:paraId="4E0CE86B" w14:textId="603D29BC" w:rsidR="00E93F76" w:rsidRDefault="00E93F76" w:rsidP="00E67857">
      <w:pPr>
        <w:pStyle w:val="BodyTextIndent3"/>
        <w:widowControl w:val="0"/>
        <w:spacing w:line="240" w:lineRule="auto"/>
        <w:jc w:val="right"/>
        <w:rPr>
          <w:rFonts w:ascii="GHEA Grapalat" w:hAnsi="GHEA Grapalat"/>
          <w:b/>
          <w:sz w:val="24"/>
          <w:szCs w:val="24"/>
        </w:rPr>
      </w:pPr>
    </w:p>
    <w:p w14:paraId="2576FB79" w14:textId="609A1331" w:rsidR="00E93F76" w:rsidRDefault="00E93F76" w:rsidP="00E67857">
      <w:pPr>
        <w:pStyle w:val="BodyTextIndent3"/>
        <w:widowControl w:val="0"/>
        <w:spacing w:line="240" w:lineRule="auto"/>
        <w:jc w:val="right"/>
        <w:rPr>
          <w:rFonts w:ascii="GHEA Grapalat" w:hAnsi="GHEA Grapalat"/>
          <w:b/>
          <w:sz w:val="24"/>
          <w:szCs w:val="24"/>
        </w:rPr>
      </w:pPr>
    </w:p>
    <w:p w14:paraId="11DF2E86" w14:textId="3A08777D" w:rsidR="00E93F76" w:rsidRDefault="00E93F76" w:rsidP="00E67857">
      <w:pPr>
        <w:pStyle w:val="BodyTextIndent3"/>
        <w:widowControl w:val="0"/>
        <w:spacing w:line="240" w:lineRule="auto"/>
        <w:jc w:val="right"/>
        <w:rPr>
          <w:rFonts w:ascii="GHEA Grapalat" w:hAnsi="GHEA Grapalat"/>
          <w:b/>
          <w:sz w:val="24"/>
          <w:szCs w:val="24"/>
        </w:rPr>
      </w:pPr>
    </w:p>
    <w:p w14:paraId="71DCC1B6" w14:textId="3D005203" w:rsidR="00E93F76" w:rsidRDefault="00E93F76" w:rsidP="00E67857">
      <w:pPr>
        <w:pStyle w:val="BodyTextIndent3"/>
        <w:widowControl w:val="0"/>
        <w:spacing w:line="240" w:lineRule="auto"/>
        <w:jc w:val="right"/>
        <w:rPr>
          <w:rFonts w:ascii="GHEA Grapalat" w:hAnsi="GHEA Grapalat"/>
          <w:b/>
          <w:sz w:val="24"/>
          <w:szCs w:val="24"/>
        </w:rPr>
      </w:pPr>
    </w:p>
    <w:p w14:paraId="50571056" w14:textId="371A8584" w:rsidR="00E93F76" w:rsidRDefault="00E93F76" w:rsidP="00E67857">
      <w:pPr>
        <w:pStyle w:val="BodyTextIndent3"/>
        <w:widowControl w:val="0"/>
        <w:spacing w:line="240" w:lineRule="auto"/>
        <w:jc w:val="right"/>
        <w:rPr>
          <w:rFonts w:ascii="GHEA Grapalat" w:hAnsi="GHEA Grapalat"/>
          <w:b/>
          <w:sz w:val="24"/>
          <w:szCs w:val="24"/>
        </w:rPr>
      </w:pPr>
    </w:p>
    <w:p w14:paraId="0F80DD5E" w14:textId="5DB90C67" w:rsidR="00E93F76" w:rsidRDefault="00E93F76" w:rsidP="00E67857">
      <w:pPr>
        <w:pStyle w:val="BodyTextIndent3"/>
        <w:widowControl w:val="0"/>
        <w:spacing w:line="240" w:lineRule="auto"/>
        <w:jc w:val="right"/>
        <w:rPr>
          <w:rFonts w:ascii="GHEA Grapalat" w:hAnsi="GHEA Grapalat"/>
          <w:b/>
          <w:sz w:val="24"/>
          <w:szCs w:val="24"/>
        </w:rPr>
      </w:pPr>
    </w:p>
    <w:p w14:paraId="1F1DC089" w14:textId="536FF793" w:rsidR="00E93F76" w:rsidRDefault="00E93F76" w:rsidP="00E67857">
      <w:pPr>
        <w:pStyle w:val="BodyTextIndent3"/>
        <w:widowControl w:val="0"/>
        <w:spacing w:line="240" w:lineRule="auto"/>
        <w:jc w:val="right"/>
        <w:rPr>
          <w:rFonts w:ascii="GHEA Grapalat" w:hAnsi="GHEA Grapalat"/>
          <w:b/>
          <w:sz w:val="24"/>
          <w:szCs w:val="24"/>
        </w:rPr>
      </w:pPr>
    </w:p>
    <w:p w14:paraId="097997E6" w14:textId="18C50FB3" w:rsidR="00E93F76" w:rsidRDefault="00E93F76" w:rsidP="00E67857">
      <w:pPr>
        <w:pStyle w:val="BodyTextIndent3"/>
        <w:widowControl w:val="0"/>
        <w:spacing w:line="240" w:lineRule="auto"/>
        <w:jc w:val="right"/>
        <w:rPr>
          <w:rFonts w:ascii="GHEA Grapalat" w:hAnsi="GHEA Grapalat"/>
          <w:b/>
          <w:sz w:val="24"/>
          <w:szCs w:val="24"/>
        </w:rPr>
      </w:pPr>
    </w:p>
    <w:p w14:paraId="5AF801E5" w14:textId="776D8D0C" w:rsidR="00E93F76" w:rsidRDefault="00E93F76" w:rsidP="00E67857">
      <w:pPr>
        <w:pStyle w:val="BodyTextIndent3"/>
        <w:widowControl w:val="0"/>
        <w:spacing w:line="240" w:lineRule="auto"/>
        <w:jc w:val="right"/>
        <w:rPr>
          <w:rFonts w:ascii="GHEA Grapalat" w:hAnsi="GHEA Grapalat"/>
          <w:b/>
          <w:sz w:val="24"/>
          <w:szCs w:val="24"/>
        </w:rPr>
      </w:pPr>
    </w:p>
    <w:p w14:paraId="40C903EA" w14:textId="77777777" w:rsidR="00E93F76" w:rsidRDefault="00E93F76" w:rsidP="00E67857">
      <w:pPr>
        <w:pStyle w:val="BodyTextIndent3"/>
        <w:widowControl w:val="0"/>
        <w:spacing w:line="240" w:lineRule="auto"/>
        <w:jc w:val="right"/>
        <w:rPr>
          <w:rFonts w:ascii="GHEA Grapalat" w:hAnsi="GHEA Grapalat"/>
          <w:b/>
          <w:sz w:val="24"/>
          <w:szCs w:val="24"/>
        </w:rPr>
      </w:pPr>
    </w:p>
    <w:p w14:paraId="6922D68B" w14:textId="3EBB2F58"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8"/>
        <w:t>26</w:t>
      </w:r>
    </w:p>
    <w:p w14:paraId="788D9252" w14:textId="2B92195C"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6066E9">
        <w:rPr>
          <w:rFonts w:ascii="GHEA Grapalat" w:hAnsi="GHEA Grapalat"/>
          <w:b/>
          <w:sz w:val="24"/>
          <w:szCs w:val="24"/>
        </w:rPr>
        <w:t>26/11</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67857">
      <w:pPr>
        <w:widowControl w:val="0"/>
        <w:tabs>
          <w:tab w:val="left" w:pos="2268"/>
        </w:tabs>
        <w:ind w:firstLine="567"/>
        <w:jc w:val="right"/>
        <w:rPr>
          <w:rFonts w:ascii="GHEA Grapalat" w:hAnsi="GHEA Grapalat"/>
        </w:rPr>
      </w:pPr>
    </w:p>
    <w:p w14:paraId="4D77D10A" w14:textId="66EF6EAE" w:rsidR="00BB28C8" w:rsidRPr="000A3450" w:rsidRDefault="00BB28C8" w:rsidP="00E67857">
      <w:pPr>
        <w:widowControl w:val="0"/>
        <w:ind w:firstLine="567"/>
        <w:jc w:val="center"/>
        <w:rPr>
          <w:rFonts w:ascii="GHEA Grapalat" w:hAnsi="GHEA Grapalat"/>
          <w:b/>
        </w:rPr>
      </w:pPr>
      <w:r w:rsidRPr="009F3DC7">
        <w:rPr>
          <w:rFonts w:ascii="GHEA Grapalat" w:hAnsi="GHEA Grapalat"/>
          <w:b/>
        </w:rPr>
        <w:t xml:space="preserve">ДОГОВОР АКУПКИ НА ВЫПОЛНЕНИЕ ПОДРЯДНЫХ РАБОТ </w:t>
      </w:r>
    </w:p>
    <w:p w14:paraId="089B3FF5" w14:textId="77777777" w:rsidR="00BB28C8" w:rsidRPr="000A3450" w:rsidRDefault="00BB28C8" w:rsidP="00E67857">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6785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6785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67857">
      <w:pPr>
        <w:widowControl w:val="0"/>
        <w:ind w:firstLine="567"/>
        <w:jc w:val="both"/>
        <w:rPr>
          <w:rFonts w:ascii="GHEA Grapalat" w:hAnsi="GHEA Grapalat"/>
        </w:rPr>
      </w:pPr>
    </w:p>
    <w:p w14:paraId="615A522A" w14:textId="77777777" w:rsidR="00BB28C8" w:rsidRPr="009F3DC7" w:rsidRDefault="00BB28C8" w:rsidP="00E6785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67857">
      <w:pPr>
        <w:widowControl w:val="0"/>
        <w:ind w:firstLine="567"/>
        <w:jc w:val="both"/>
        <w:rPr>
          <w:rFonts w:ascii="GHEA Grapalat" w:hAnsi="GHEA Grapalat"/>
          <w:b/>
        </w:rPr>
      </w:pPr>
    </w:p>
    <w:p w14:paraId="14988806" w14:textId="77777777" w:rsidR="00BB28C8" w:rsidRPr="009F3DC7" w:rsidRDefault="00BB28C8" w:rsidP="00E6785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7081866" w14:textId="6EE0DB3A" w:rsidR="00BB28C8" w:rsidRPr="009F3DC7" w:rsidRDefault="00BB28C8" w:rsidP="00A874F6">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A874F6" w:rsidRPr="00A874F6">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A874F6">
        <w:rPr>
          <w:rFonts w:ascii="GHEA Grapalat" w:hAnsi="GHEA Grapalat"/>
          <w:i/>
        </w:rPr>
        <w:t>р</w:t>
      </w:r>
      <w:r w:rsidR="00A874F6" w:rsidRPr="00E67857">
        <w:rPr>
          <w:rFonts w:ascii="GHEA Grapalat" w:hAnsi="GHEA Grapalat"/>
          <w:i/>
        </w:rPr>
        <w:t>емонтны</w:t>
      </w:r>
      <w:r w:rsidR="00A874F6">
        <w:rPr>
          <w:rFonts w:ascii="GHEA Grapalat" w:hAnsi="GHEA Grapalat"/>
          <w:i/>
        </w:rPr>
        <w:t>х</w:t>
      </w:r>
      <w:r w:rsidR="00A874F6" w:rsidRPr="00E67857">
        <w:rPr>
          <w:rFonts w:ascii="GHEA Grapalat" w:hAnsi="GHEA Grapalat"/>
          <w:i/>
        </w:rPr>
        <w:t xml:space="preserve"> работ по асфальтобетонному покрытию улиц, дворов, дворовых дорог и тротуаров  административного района Нор Норк</w:t>
      </w:r>
    </w:p>
    <w:p w14:paraId="36950B3D" w14:textId="77777777" w:rsidR="00BB28C8" w:rsidRPr="009F3DC7" w:rsidRDefault="00BB28C8" w:rsidP="00E67857">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6785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67857">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67857">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67857">
      <w:pPr>
        <w:widowControl w:val="0"/>
        <w:tabs>
          <w:tab w:val="left" w:pos="1134"/>
        </w:tabs>
        <w:ind w:firstLine="567"/>
        <w:jc w:val="both"/>
        <w:rPr>
          <w:rFonts w:ascii="GHEA Grapalat" w:hAnsi="GHEA Grapalat"/>
        </w:rPr>
      </w:pPr>
    </w:p>
    <w:p w14:paraId="53375B6B" w14:textId="77777777" w:rsidR="00BB28C8" w:rsidRPr="009F3DC7" w:rsidRDefault="00BB28C8" w:rsidP="00E6785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67857">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67857">
      <w:pPr>
        <w:widowControl w:val="0"/>
        <w:tabs>
          <w:tab w:val="left" w:pos="1276"/>
        </w:tabs>
        <w:ind w:firstLine="567"/>
        <w:jc w:val="center"/>
        <w:rPr>
          <w:rFonts w:ascii="GHEA Grapalat" w:hAnsi="GHEA Grapalat"/>
          <w:b/>
          <w:i/>
        </w:rPr>
      </w:pPr>
    </w:p>
    <w:p w14:paraId="6F198BE5" w14:textId="77777777" w:rsidR="00BB28C8" w:rsidRPr="009F3DC7" w:rsidRDefault="00BB28C8" w:rsidP="00E67857">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lastRenderedPageBreak/>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E67857">
      <w:pPr>
        <w:rPr>
          <w:rFonts w:ascii="GHEA Grapalat" w:hAnsi="GHEA Grapalat"/>
          <w:b/>
        </w:rPr>
      </w:pPr>
      <w:r>
        <w:rPr>
          <w:rFonts w:ascii="GHEA Grapalat" w:hAnsi="GHEA Grapalat"/>
          <w:b/>
        </w:rPr>
        <w:br w:type="page"/>
      </w:r>
    </w:p>
    <w:p w14:paraId="5DFDE74F" w14:textId="77777777" w:rsidR="00BB28C8" w:rsidRPr="009F3DC7" w:rsidRDefault="00BB28C8" w:rsidP="00E67857">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6785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E67857">
      <w:pPr>
        <w:widowControl w:val="0"/>
        <w:tabs>
          <w:tab w:val="left" w:pos="1276"/>
        </w:tabs>
        <w:ind w:firstLine="567"/>
        <w:jc w:val="both"/>
        <w:rPr>
          <w:rFonts w:ascii="GHEA Grapalat" w:hAnsi="GHEA Grapalat" w:cs="Times Armenian"/>
        </w:rPr>
      </w:pPr>
    </w:p>
    <w:p w14:paraId="0B1E4826" w14:textId="77777777" w:rsidR="00BB28C8" w:rsidRPr="00A8246A"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E67857">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9"/>
        <w:t>27</w:t>
      </w:r>
      <w:r w:rsidRPr="009F3DC7">
        <w:rPr>
          <w:rFonts w:ascii="GHEA Grapalat" w:hAnsi="GHEA Grapalat"/>
        </w:rPr>
        <w:t>.</w:t>
      </w:r>
    </w:p>
    <w:p w14:paraId="3C787D87" w14:textId="77777777" w:rsidR="00BB28C8" w:rsidRPr="009F3DC7" w:rsidRDefault="00BB28C8" w:rsidP="00E6785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0"/>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6785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67857">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67857">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67857">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9F3DC7">
        <w:rPr>
          <w:rFonts w:ascii="GHEA Grapalat" w:hAnsi="GHEA Grapalat"/>
        </w:rPr>
        <w:lastRenderedPageBreak/>
        <w:t>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1F38BEAC"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874F6" w:rsidRPr="00A874F6">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67857">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w:t>
      </w:r>
      <w:r w:rsidRPr="009F3DC7">
        <w:rPr>
          <w:rFonts w:ascii="GHEA Grapalat" w:hAnsi="GHEA Grapalat"/>
          <w:sz w:val="24"/>
          <w:szCs w:val="24"/>
        </w:rPr>
        <w:lastRenderedPageBreak/>
        <w:t>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67857">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67857">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E67857">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1"/>
        <w:t>30</w:t>
      </w:r>
      <w:r w:rsidRPr="009F3DC7">
        <w:rPr>
          <w:rFonts w:ascii="GHEA Grapalat" w:hAnsi="GHEA Grapalat"/>
        </w:rPr>
        <w:t xml:space="preserve">. </w:t>
      </w:r>
    </w:p>
    <w:p w14:paraId="44AF8FA3" w14:textId="77777777" w:rsidR="00BB28C8" w:rsidRPr="009F3DC7" w:rsidRDefault="00BB28C8" w:rsidP="00E6785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67857">
      <w:pPr>
        <w:widowControl w:val="0"/>
        <w:tabs>
          <w:tab w:val="num" w:pos="1134"/>
        </w:tabs>
        <w:ind w:firstLine="567"/>
        <w:jc w:val="both"/>
        <w:rPr>
          <w:ins w:id="19"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67857">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67857">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67857">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0"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67857">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67857">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67857">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0"/>
    <w:p w14:paraId="51D9E21D" w14:textId="77777777" w:rsidR="00E6482B" w:rsidRPr="00127380" w:rsidRDefault="00E6482B" w:rsidP="00E67857">
      <w:pPr>
        <w:widowControl w:val="0"/>
        <w:tabs>
          <w:tab w:val="num" w:pos="1134"/>
        </w:tabs>
        <w:ind w:firstLine="567"/>
        <w:jc w:val="both"/>
        <w:rPr>
          <w:rFonts w:ascii="GHEA Grapalat" w:hAnsi="GHEA Grapalat"/>
        </w:rPr>
      </w:pPr>
    </w:p>
    <w:p w14:paraId="53355ED9"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3200E475"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F0292A">
        <w:rPr>
          <w:rFonts w:ascii="GHEA Grapalat" w:hAnsi="GHEA Grapalat"/>
          <w:lang w:val="hy-AM"/>
        </w:rPr>
        <w:t>8</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3B8F8B1" w:rsidR="00BB28C8" w:rsidRPr="00516521" w:rsidRDefault="00BB28C8" w:rsidP="00E6785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E21A2E">
        <w:rPr>
          <w:rFonts w:ascii="GHEA Grapalat" w:hAnsi="GHEA Grapalat"/>
          <w:lang w:val="hy-AM"/>
        </w:rPr>
        <w:t>3</w:t>
      </w:r>
      <w:r w:rsidR="001D499B" w:rsidRPr="009F3DC7">
        <w:rPr>
          <w:rFonts w:ascii="GHEA Grapalat" w:hAnsi="GHEA Grapalat"/>
        </w:rPr>
        <w:t xml:space="preserve"> (</w:t>
      </w:r>
      <w:r w:rsidR="00E21A2E">
        <w:rPr>
          <w:rFonts w:ascii="GHEA Grapalat" w:hAnsi="GHEA Grapalat"/>
          <w:lang w:val="hy-AM"/>
        </w:rPr>
        <w:t>3</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67857">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E67857">
      <w:pPr>
        <w:widowControl w:val="0"/>
        <w:tabs>
          <w:tab w:val="left" w:pos="1134"/>
        </w:tabs>
        <w:ind w:firstLine="567"/>
        <w:jc w:val="both"/>
        <w:rPr>
          <w:rFonts w:ascii="GHEA Grapalat" w:hAnsi="GHEA Grapalat"/>
        </w:rPr>
      </w:pPr>
    </w:p>
    <w:p w14:paraId="59DDC7CC"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6785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3"/>
        <w:t>32</w:t>
      </w:r>
      <w:r w:rsidRPr="009F3DC7">
        <w:rPr>
          <w:rFonts w:ascii="GHEA Grapalat" w:hAnsi="GHEA Grapalat"/>
        </w:rPr>
        <w:t>.</w:t>
      </w:r>
    </w:p>
    <w:p w14:paraId="1582AE9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4"/>
        <w:t>33</w:t>
      </w:r>
      <w:r w:rsidRPr="009F3DC7">
        <w:rPr>
          <w:rFonts w:ascii="GHEA Grapalat" w:hAnsi="GHEA Grapalat"/>
        </w:rPr>
        <w:t>.</w:t>
      </w:r>
    </w:p>
    <w:p w14:paraId="7BD5AE23"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5"/>
        <w:t>34</w:t>
      </w:r>
      <w:r w:rsidRPr="009F3DC7">
        <w:rPr>
          <w:rFonts w:ascii="GHEA Grapalat" w:hAnsi="GHEA Grapalat"/>
        </w:rPr>
        <w:t>.</w:t>
      </w:r>
    </w:p>
    <w:p w14:paraId="4F8673DE"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6785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3EEB779B" w:rsidR="004B4A95" w:rsidRDefault="00BB28C8" w:rsidP="00E6785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E67857">
      <w:pPr>
        <w:widowControl w:val="0"/>
        <w:tabs>
          <w:tab w:val="left" w:pos="1276"/>
        </w:tabs>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1"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56C594EA" w14:textId="59266C2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E67857">
      <w:pPr>
        <w:widowControl w:val="0"/>
        <w:tabs>
          <w:tab w:val="left" w:pos="1276"/>
        </w:tabs>
        <w:ind w:firstLine="567"/>
        <w:jc w:val="both"/>
        <w:rPr>
          <w:rFonts w:ascii="GHEA Grapalat" w:hAnsi="GHEA Grapalat"/>
        </w:rPr>
      </w:pPr>
    </w:p>
    <w:p w14:paraId="03593EB1" w14:textId="77777777" w:rsidR="00BB28C8" w:rsidRPr="009F3DC7" w:rsidRDefault="00BB28C8" w:rsidP="00E6785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67857">
            <w:pPr>
              <w:widowControl w:val="0"/>
              <w:jc w:val="center"/>
              <w:rPr>
                <w:rFonts w:ascii="GHEA Grapalat" w:hAnsi="GHEA Grapalat"/>
              </w:rPr>
            </w:pPr>
          </w:p>
        </w:tc>
        <w:tc>
          <w:tcPr>
            <w:tcW w:w="4343" w:type="dxa"/>
          </w:tcPr>
          <w:p w14:paraId="54A50A05"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67857">
      <w:pPr>
        <w:widowControl w:val="0"/>
        <w:tabs>
          <w:tab w:val="left" w:pos="1276"/>
        </w:tabs>
        <w:ind w:firstLine="567"/>
        <w:jc w:val="both"/>
        <w:rPr>
          <w:rFonts w:ascii="GHEA Grapalat" w:hAnsi="GHEA Grapalat"/>
          <w:i/>
          <w:lang w:val="en-US"/>
        </w:rPr>
      </w:pPr>
    </w:p>
    <w:p w14:paraId="07788426" w14:textId="77777777" w:rsidR="00BB28C8" w:rsidRPr="009F3DC7" w:rsidRDefault="00BB28C8" w:rsidP="00E67857">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E67857">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67857">
      <w:pPr>
        <w:widowControl w:val="0"/>
        <w:ind w:firstLine="567"/>
        <w:jc w:val="right"/>
        <w:rPr>
          <w:rFonts w:ascii="GHEA Grapalat" w:hAnsi="GHEA Grapalat"/>
          <w:i/>
        </w:rPr>
        <w:sectPr w:rsidR="00293DB9"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67857">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67857">
      <w:pPr>
        <w:widowControl w:val="0"/>
        <w:ind w:firstLine="567"/>
        <w:jc w:val="right"/>
        <w:rPr>
          <w:rFonts w:ascii="GHEA Grapalat" w:hAnsi="GHEA Grapalat"/>
          <w:i/>
        </w:rPr>
      </w:pPr>
    </w:p>
    <w:p w14:paraId="27661E68" w14:textId="57F891F3" w:rsidR="00293DB9" w:rsidRDefault="00293DB9" w:rsidP="00E67857">
      <w:pPr>
        <w:jc w:val="right"/>
        <w:rPr>
          <w:rFonts w:ascii="GHEA Grapalat" w:hAnsi="GHEA Grapalat"/>
          <w:sz w:val="20"/>
        </w:rPr>
      </w:pPr>
    </w:p>
    <w:tbl>
      <w:tblPr>
        <w:tblW w:w="9684" w:type="dxa"/>
        <w:tblInd w:w="113" w:type="dxa"/>
        <w:tblLook w:val="04A0" w:firstRow="1" w:lastRow="0" w:firstColumn="1" w:lastColumn="0" w:noHBand="0" w:noVBand="1"/>
      </w:tblPr>
      <w:tblGrid>
        <w:gridCol w:w="550"/>
        <w:gridCol w:w="838"/>
        <w:gridCol w:w="4367"/>
        <w:gridCol w:w="1357"/>
        <w:gridCol w:w="728"/>
        <w:gridCol w:w="1844"/>
      </w:tblGrid>
      <w:tr w:rsidR="004F126B" w14:paraId="72CA46E8" w14:textId="77777777" w:rsidTr="004F126B">
        <w:trPr>
          <w:trHeight w:val="330"/>
        </w:trPr>
        <w:tc>
          <w:tcPr>
            <w:tcW w:w="9684" w:type="dxa"/>
            <w:gridSpan w:val="6"/>
            <w:tcBorders>
              <w:top w:val="single" w:sz="4" w:space="0" w:color="auto"/>
              <w:left w:val="single" w:sz="4" w:space="0" w:color="auto"/>
              <w:bottom w:val="single" w:sz="4" w:space="0" w:color="auto"/>
              <w:right w:val="single" w:sz="4" w:space="0" w:color="auto"/>
            </w:tcBorders>
            <w:shd w:val="clear" w:color="FFFFCC" w:fill="FFFFFF"/>
            <w:vAlign w:val="center"/>
            <w:hideMark/>
          </w:tcPr>
          <w:p w14:paraId="5F76FCBA" w14:textId="77777777" w:rsidR="004F126B" w:rsidRDefault="004F126B">
            <w:pPr>
              <w:jc w:val="center"/>
              <w:rPr>
                <w:rFonts w:ascii="GHEA Grapalat" w:hAnsi="GHEA Grapalat" w:cs="Calibri"/>
                <w:sz w:val="20"/>
                <w:szCs w:val="20"/>
              </w:rPr>
            </w:pPr>
            <w:r>
              <w:rPr>
                <w:rFonts w:ascii="GHEA Grapalat" w:hAnsi="GHEA Grapalat" w:cs="Calibri"/>
                <w:sz w:val="20"/>
                <w:szCs w:val="20"/>
              </w:rPr>
              <w:t>Работа</w:t>
            </w:r>
          </w:p>
        </w:tc>
      </w:tr>
      <w:tr w:rsidR="004F126B" w14:paraId="2069B133" w14:textId="77777777" w:rsidTr="004F126B">
        <w:trPr>
          <w:trHeight w:val="330"/>
        </w:trPr>
        <w:tc>
          <w:tcPr>
            <w:tcW w:w="550" w:type="dxa"/>
            <w:vMerge w:val="restart"/>
            <w:tcBorders>
              <w:top w:val="nil"/>
              <w:left w:val="single" w:sz="4" w:space="0" w:color="auto"/>
              <w:bottom w:val="single" w:sz="4" w:space="0" w:color="auto"/>
              <w:right w:val="single" w:sz="4" w:space="0" w:color="auto"/>
            </w:tcBorders>
            <w:shd w:val="clear" w:color="FFFFCC" w:fill="FFFFFF"/>
            <w:vAlign w:val="center"/>
            <w:hideMark/>
          </w:tcPr>
          <w:p w14:paraId="550F1C3B" w14:textId="77777777" w:rsidR="004F126B" w:rsidRDefault="004F126B">
            <w:pPr>
              <w:jc w:val="center"/>
              <w:rPr>
                <w:rFonts w:ascii="GHEA Grapalat" w:hAnsi="GHEA Grapalat" w:cs="Calibri"/>
                <w:sz w:val="20"/>
                <w:szCs w:val="20"/>
              </w:rPr>
            </w:pPr>
            <w:r>
              <w:rPr>
                <w:rFonts w:ascii="GHEA Grapalat" w:hAnsi="GHEA Grapalat" w:cs="Calibri"/>
                <w:sz w:val="20"/>
                <w:szCs w:val="20"/>
              </w:rPr>
              <w:t>П/П</w:t>
            </w:r>
          </w:p>
        </w:tc>
        <w:tc>
          <w:tcPr>
            <w:tcW w:w="838" w:type="dxa"/>
            <w:vMerge w:val="restart"/>
            <w:tcBorders>
              <w:top w:val="nil"/>
              <w:left w:val="single" w:sz="4" w:space="0" w:color="auto"/>
              <w:bottom w:val="single" w:sz="4" w:space="0" w:color="auto"/>
              <w:right w:val="single" w:sz="4" w:space="0" w:color="auto"/>
            </w:tcBorders>
            <w:shd w:val="clear" w:color="FFFFCC" w:fill="FFFFFF"/>
            <w:vAlign w:val="center"/>
            <w:hideMark/>
          </w:tcPr>
          <w:p w14:paraId="3FBAD747" w14:textId="77777777" w:rsidR="004F126B" w:rsidRDefault="004F126B">
            <w:pPr>
              <w:jc w:val="center"/>
              <w:rPr>
                <w:rFonts w:ascii="GHEA Grapalat" w:hAnsi="GHEA Grapalat" w:cs="Calibri"/>
                <w:sz w:val="20"/>
                <w:szCs w:val="20"/>
              </w:rPr>
            </w:pPr>
            <w:r>
              <w:rPr>
                <w:rFonts w:ascii="GHEA Grapalat" w:hAnsi="GHEA Grapalat" w:cs="Calibri"/>
                <w:sz w:val="20"/>
                <w:szCs w:val="20"/>
              </w:rPr>
              <w:t>код (CPV)</w:t>
            </w:r>
          </w:p>
        </w:tc>
        <w:tc>
          <w:tcPr>
            <w:tcW w:w="4367"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7DE1A272" w14:textId="77777777" w:rsidR="004F126B" w:rsidRDefault="004F126B">
            <w:pPr>
              <w:jc w:val="center"/>
              <w:rPr>
                <w:rFonts w:ascii="GHEA Grapalat" w:hAnsi="GHEA Grapalat" w:cs="Calibri"/>
                <w:sz w:val="20"/>
                <w:szCs w:val="20"/>
              </w:rPr>
            </w:pPr>
            <w:r>
              <w:rPr>
                <w:rFonts w:ascii="GHEA Grapalat" w:hAnsi="GHEA Grapalat" w:cs="Calibri"/>
                <w:sz w:val="20"/>
                <w:szCs w:val="20"/>
              </w:rPr>
              <w:t>Техническая характеристика</w:t>
            </w:r>
          </w:p>
        </w:tc>
        <w:tc>
          <w:tcPr>
            <w:tcW w:w="1357" w:type="dxa"/>
            <w:vMerge w:val="restart"/>
            <w:tcBorders>
              <w:top w:val="nil"/>
              <w:left w:val="single" w:sz="4" w:space="0" w:color="auto"/>
              <w:bottom w:val="single" w:sz="4" w:space="0" w:color="auto"/>
              <w:right w:val="single" w:sz="4" w:space="0" w:color="auto"/>
            </w:tcBorders>
            <w:shd w:val="clear" w:color="FFFFCC" w:fill="FFFFFF"/>
            <w:vAlign w:val="center"/>
            <w:hideMark/>
          </w:tcPr>
          <w:p w14:paraId="5421DF95" w14:textId="77777777" w:rsidR="004F126B" w:rsidRDefault="004F126B">
            <w:pPr>
              <w:jc w:val="center"/>
              <w:rPr>
                <w:rFonts w:ascii="GHEA Grapalat" w:hAnsi="GHEA Grapalat" w:cs="Calibri"/>
                <w:sz w:val="20"/>
                <w:szCs w:val="20"/>
              </w:rPr>
            </w:pPr>
            <w:r>
              <w:rPr>
                <w:rFonts w:ascii="GHEA Grapalat" w:hAnsi="GHEA Grapalat" w:cs="Calibri"/>
                <w:sz w:val="20"/>
                <w:szCs w:val="20"/>
              </w:rPr>
              <w:t>Общая стоимость         /драм РА/</w:t>
            </w:r>
          </w:p>
        </w:tc>
        <w:tc>
          <w:tcPr>
            <w:tcW w:w="2569" w:type="dxa"/>
            <w:gridSpan w:val="2"/>
            <w:tcBorders>
              <w:top w:val="single" w:sz="4" w:space="0" w:color="auto"/>
              <w:left w:val="nil"/>
              <w:bottom w:val="single" w:sz="4" w:space="0" w:color="auto"/>
              <w:right w:val="single" w:sz="4" w:space="0" w:color="auto"/>
            </w:tcBorders>
            <w:shd w:val="clear" w:color="FFFFCC" w:fill="FFFFFF"/>
            <w:vAlign w:val="center"/>
            <w:hideMark/>
          </w:tcPr>
          <w:p w14:paraId="328B2DD2" w14:textId="77777777" w:rsidR="004F126B" w:rsidRDefault="004F126B">
            <w:pPr>
              <w:jc w:val="center"/>
              <w:rPr>
                <w:rFonts w:ascii="GHEA Grapalat" w:hAnsi="GHEA Grapalat" w:cs="Calibri"/>
                <w:sz w:val="20"/>
                <w:szCs w:val="20"/>
              </w:rPr>
            </w:pPr>
            <w:r>
              <w:rPr>
                <w:rFonts w:ascii="GHEA Grapalat" w:hAnsi="GHEA Grapalat" w:cs="Calibri"/>
                <w:sz w:val="20"/>
                <w:szCs w:val="20"/>
              </w:rPr>
              <w:t>выполнения</w:t>
            </w:r>
          </w:p>
        </w:tc>
      </w:tr>
      <w:tr w:rsidR="004F126B" w14:paraId="76511951" w14:textId="77777777" w:rsidTr="004F126B">
        <w:trPr>
          <w:trHeight w:val="555"/>
        </w:trPr>
        <w:tc>
          <w:tcPr>
            <w:tcW w:w="550" w:type="dxa"/>
            <w:vMerge/>
            <w:tcBorders>
              <w:top w:val="nil"/>
              <w:left w:val="single" w:sz="4" w:space="0" w:color="auto"/>
              <w:bottom w:val="single" w:sz="4" w:space="0" w:color="auto"/>
              <w:right w:val="single" w:sz="4" w:space="0" w:color="auto"/>
            </w:tcBorders>
            <w:vAlign w:val="center"/>
            <w:hideMark/>
          </w:tcPr>
          <w:p w14:paraId="11BFB830" w14:textId="77777777" w:rsidR="004F126B" w:rsidRDefault="004F126B">
            <w:pPr>
              <w:rPr>
                <w:rFonts w:ascii="GHEA Grapalat" w:hAnsi="GHEA Grapalat" w:cs="Calibri"/>
                <w:sz w:val="20"/>
                <w:szCs w:val="20"/>
              </w:rPr>
            </w:pPr>
          </w:p>
        </w:tc>
        <w:tc>
          <w:tcPr>
            <w:tcW w:w="838" w:type="dxa"/>
            <w:vMerge/>
            <w:tcBorders>
              <w:top w:val="nil"/>
              <w:left w:val="single" w:sz="4" w:space="0" w:color="auto"/>
              <w:bottom w:val="single" w:sz="4" w:space="0" w:color="auto"/>
              <w:right w:val="single" w:sz="4" w:space="0" w:color="auto"/>
            </w:tcBorders>
            <w:vAlign w:val="center"/>
            <w:hideMark/>
          </w:tcPr>
          <w:p w14:paraId="0309C7EF" w14:textId="77777777" w:rsidR="004F126B" w:rsidRDefault="004F126B">
            <w:pPr>
              <w:rPr>
                <w:rFonts w:ascii="GHEA Grapalat" w:hAnsi="GHEA Grapalat" w:cs="Calibri"/>
                <w:sz w:val="20"/>
                <w:szCs w:val="20"/>
              </w:rPr>
            </w:pPr>
          </w:p>
        </w:tc>
        <w:tc>
          <w:tcPr>
            <w:tcW w:w="4367" w:type="dxa"/>
            <w:vMerge/>
            <w:tcBorders>
              <w:top w:val="single" w:sz="4" w:space="0" w:color="auto"/>
              <w:left w:val="single" w:sz="4" w:space="0" w:color="auto"/>
              <w:bottom w:val="single" w:sz="4" w:space="0" w:color="auto"/>
              <w:right w:val="single" w:sz="4" w:space="0" w:color="auto"/>
            </w:tcBorders>
            <w:vAlign w:val="center"/>
            <w:hideMark/>
          </w:tcPr>
          <w:p w14:paraId="2947BBAC" w14:textId="77777777" w:rsidR="004F126B" w:rsidRDefault="004F126B">
            <w:pPr>
              <w:rPr>
                <w:rFonts w:ascii="GHEA Grapalat" w:hAnsi="GHEA Grapalat" w:cs="Calibri"/>
                <w:sz w:val="20"/>
                <w:szCs w:val="20"/>
              </w:rPr>
            </w:pPr>
          </w:p>
        </w:tc>
        <w:tc>
          <w:tcPr>
            <w:tcW w:w="1357" w:type="dxa"/>
            <w:vMerge/>
            <w:tcBorders>
              <w:top w:val="nil"/>
              <w:left w:val="single" w:sz="4" w:space="0" w:color="auto"/>
              <w:bottom w:val="single" w:sz="4" w:space="0" w:color="auto"/>
              <w:right w:val="single" w:sz="4" w:space="0" w:color="auto"/>
            </w:tcBorders>
            <w:vAlign w:val="center"/>
            <w:hideMark/>
          </w:tcPr>
          <w:p w14:paraId="3FF77088" w14:textId="77777777" w:rsidR="004F126B" w:rsidRDefault="004F126B">
            <w:pPr>
              <w:rPr>
                <w:rFonts w:ascii="GHEA Grapalat" w:hAnsi="GHEA Grapalat" w:cs="Calibri"/>
                <w:sz w:val="20"/>
                <w:szCs w:val="20"/>
              </w:rPr>
            </w:pPr>
          </w:p>
        </w:tc>
        <w:tc>
          <w:tcPr>
            <w:tcW w:w="728" w:type="dxa"/>
            <w:tcBorders>
              <w:top w:val="nil"/>
              <w:left w:val="nil"/>
              <w:bottom w:val="single" w:sz="4" w:space="0" w:color="auto"/>
              <w:right w:val="single" w:sz="4" w:space="0" w:color="auto"/>
            </w:tcBorders>
            <w:vAlign w:val="bottom"/>
            <w:hideMark/>
          </w:tcPr>
          <w:p w14:paraId="12A4E0FC" w14:textId="77777777" w:rsidR="004F126B" w:rsidRDefault="004F126B">
            <w:pPr>
              <w:jc w:val="center"/>
              <w:rPr>
                <w:rFonts w:ascii="GHEA Grapalat" w:hAnsi="GHEA Grapalat" w:cs="Calibri"/>
                <w:sz w:val="20"/>
                <w:szCs w:val="20"/>
              </w:rPr>
            </w:pPr>
            <w:r>
              <w:rPr>
                <w:rFonts w:ascii="GHEA Grapalat" w:hAnsi="GHEA Grapalat" w:cs="Calibri"/>
                <w:sz w:val="20"/>
                <w:szCs w:val="20"/>
              </w:rPr>
              <w:t>адрес</w:t>
            </w:r>
          </w:p>
        </w:tc>
        <w:tc>
          <w:tcPr>
            <w:tcW w:w="1841" w:type="dxa"/>
            <w:tcBorders>
              <w:top w:val="nil"/>
              <w:left w:val="nil"/>
              <w:bottom w:val="single" w:sz="4" w:space="0" w:color="auto"/>
              <w:right w:val="single" w:sz="4" w:space="0" w:color="auto"/>
            </w:tcBorders>
            <w:vAlign w:val="bottom"/>
            <w:hideMark/>
          </w:tcPr>
          <w:p w14:paraId="5A57D346" w14:textId="77777777" w:rsidR="004F126B" w:rsidRDefault="004F126B">
            <w:pPr>
              <w:jc w:val="center"/>
              <w:rPr>
                <w:rFonts w:ascii="GHEA Grapalat" w:hAnsi="GHEA Grapalat" w:cs="Calibri"/>
                <w:sz w:val="20"/>
                <w:szCs w:val="20"/>
              </w:rPr>
            </w:pPr>
            <w:r>
              <w:rPr>
                <w:rFonts w:ascii="GHEA Grapalat" w:hAnsi="GHEA Grapalat" w:cs="Calibri"/>
                <w:sz w:val="20"/>
                <w:szCs w:val="20"/>
              </w:rPr>
              <w:t>срок</w:t>
            </w:r>
          </w:p>
        </w:tc>
      </w:tr>
      <w:tr w:rsidR="004F126B" w14:paraId="5E0D7036" w14:textId="77777777" w:rsidTr="004F126B">
        <w:trPr>
          <w:trHeight w:val="5400"/>
        </w:trPr>
        <w:tc>
          <w:tcPr>
            <w:tcW w:w="550" w:type="dxa"/>
            <w:tcBorders>
              <w:top w:val="nil"/>
              <w:left w:val="single" w:sz="4" w:space="0" w:color="auto"/>
              <w:bottom w:val="single" w:sz="4" w:space="0" w:color="auto"/>
              <w:right w:val="single" w:sz="4" w:space="0" w:color="auto"/>
            </w:tcBorders>
            <w:noWrap/>
            <w:vAlign w:val="center"/>
            <w:hideMark/>
          </w:tcPr>
          <w:p w14:paraId="2045200E" w14:textId="77777777" w:rsidR="004F126B" w:rsidRDefault="004F126B">
            <w:pPr>
              <w:jc w:val="center"/>
              <w:rPr>
                <w:rFonts w:ascii="GHEA Grapalat" w:hAnsi="GHEA Grapalat" w:cs="Calibri"/>
                <w:sz w:val="20"/>
                <w:szCs w:val="20"/>
              </w:rPr>
            </w:pPr>
            <w:r>
              <w:rPr>
                <w:rFonts w:ascii="GHEA Grapalat" w:hAnsi="GHEA Grapalat" w:cs="Calibri"/>
                <w:sz w:val="20"/>
                <w:szCs w:val="20"/>
              </w:rPr>
              <w:t>1</w:t>
            </w:r>
          </w:p>
        </w:tc>
        <w:tc>
          <w:tcPr>
            <w:tcW w:w="838" w:type="dxa"/>
            <w:tcBorders>
              <w:top w:val="nil"/>
              <w:left w:val="nil"/>
              <w:bottom w:val="single" w:sz="4" w:space="0" w:color="auto"/>
              <w:right w:val="single" w:sz="4" w:space="0" w:color="auto"/>
            </w:tcBorders>
            <w:noWrap/>
            <w:textDirection w:val="btLr"/>
            <w:vAlign w:val="center"/>
            <w:hideMark/>
          </w:tcPr>
          <w:p w14:paraId="16EB74A8" w14:textId="77777777" w:rsidR="004F126B" w:rsidRDefault="004F126B">
            <w:pPr>
              <w:jc w:val="center"/>
              <w:rPr>
                <w:rFonts w:ascii="GHEA Grapalat" w:hAnsi="GHEA Grapalat" w:cs="Calibri"/>
                <w:sz w:val="22"/>
                <w:szCs w:val="22"/>
              </w:rPr>
            </w:pPr>
            <w:r>
              <w:rPr>
                <w:rFonts w:ascii="GHEA Grapalat" w:hAnsi="GHEA Grapalat" w:cs="Calibri"/>
                <w:sz w:val="22"/>
                <w:szCs w:val="22"/>
              </w:rPr>
              <w:t>45231187/527</w:t>
            </w:r>
          </w:p>
        </w:tc>
        <w:tc>
          <w:tcPr>
            <w:tcW w:w="4367" w:type="dxa"/>
            <w:tcBorders>
              <w:top w:val="single" w:sz="4" w:space="0" w:color="auto"/>
              <w:left w:val="nil"/>
              <w:bottom w:val="single" w:sz="4" w:space="0" w:color="auto"/>
              <w:right w:val="single" w:sz="4" w:space="0" w:color="auto"/>
            </w:tcBorders>
            <w:shd w:val="clear" w:color="FFFFCC" w:fill="FFFFFF"/>
            <w:hideMark/>
          </w:tcPr>
          <w:p w14:paraId="61E71404" w14:textId="77777777" w:rsidR="004F126B" w:rsidRDefault="004F126B">
            <w:pPr>
              <w:jc w:val="both"/>
              <w:rPr>
                <w:rFonts w:ascii="GHEA Grapalat" w:hAnsi="GHEA Grapalat" w:cs="Calibri"/>
                <w:sz w:val="18"/>
                <w:szCs w:val="18"/>
              </w:rPr>
            </w:pPr>
            <w:r>
              <w:rPr>
                <w:rFonts w:ascii="GHEA Grapalat" w:hAnsi="GHEA Grapalat" w:cs="Calibri"/>
                <w:sz w:val="18"/>
                <w:szCs w:val="18"/>
              </w:rPr>
              <w:t xml:space="preserve">Объектом закупки является Ремонтные работы по асфальтобетонному покрытию улиц, дворов, дворовых дорог и тротуаров  административного районаНор Норк. Необходимо провести подготовительные работы с компрессором, осуществить выправку и переустановку колодцев и меток ливневок, указанных Заказчиком на рабочих поверхностях, заделку трещин и ремонт ям, очистку покрытия от грязи и пыли, при необходимости разборку а/б покрытия тротуаров, обработку фундамента проезжей части битумной эмульсией. После утверждения акта вышеупомянутых скрытых работ организацией, осуществляющей технический надзор и одобрения со стороны Заказчика,  осуществить устройство верхнего а/б слоя толщиной 3-4 см, при необходимости осуществить щебеночное основание до 10%, погрузку строительного мусора и транспортировку его на свалку. Выполнять работы на основании распоряжений и заказов, данных аппаратом главы административного района Нор Норк в соответствии со строительными нормами, правилами и техническими условиями. Подрядчик после получения заказа-поручения должен предоставить Заказчику схематический чертеж выполняемых работ и результаты выбора предполагаемой смеси а/б. Перед началом работ подрядчик вместе с  организацией, осуществляющей технический надзор и представителем Заказчика должен на месте изучить местоположение и объем выполняемых работ, которые должны быть выполнены на схематическом плане и представить его на утверждение Заказчика. Для документального оформления сдачи объекта Подрядчик должен предоставить Заказчику письменные планы выполнения, фотографии всего процесса, акты скрытых работ, документы, подтверждающие качество использованных строительных материалов в правильной и полной записи (в двух экземплярах). Объект считается завершенным после утверждения Заказчиком соответствующего акта, документирующего завершение объекта.   </w:t>
            </w:r>
            <w:r>
              <w:rPr>
                <w:rFonts w:ascii="GHEA Grapalat" w:hAnsi="GHEA Grapalat" w:cs="Calibri"/>
                <w:color w:val="FF0000"/>
                <w:sz w:val="18"/>
                <w:szCs w:val="18"/>
              </w:rPr>
              <w:t xml:space="preserve"> Для выполнения работ подрядчик должен иметь строительную лицензию в области градостроительства.</w:t>
            </w:r>
            <w:r>
              <w:rPr>
                <w:rFonts w:ascii="GHEA Grapalat" w:hAnsi="GHEA Grapalat" w:cs="Calibri"/>
                <w:color w:val="FF0000"/>
                <w:sz w:val="18"/>
                <w:szCs w:val="18"/>
              </w:rPr>
              <w:br/>
              <w:t xml:space="preserve">- транспортные маршруты (автомагистрали, железные дороги и аэропорты, искусственные </w:t>
            </w:r>
            <w:r>
              <w:rPr>
                <w:rFonts w:ascii="GHEA Grapalat" w:hAnsi="GHEA Grapalat" w:cs="Calibri"/>
                <w:color w:val="FF0000"/>
                <w:sz w:val="18"/>
                <w:szCs w:val="18"/>
              </w:rPr>
              <w:lastRenderedPageBreak/>
              <w:t>сооружения: мосты, тоннели, эстакады, подпорные стены и т. д.) - 3-й класс</w:t>
            </w:r>
          </w:p>
        </w:tc>
        <w:tc>
          <w:tcPr>
            <w:tcW w:w="1357" w:type="dxa"/>
            <w:tcBorders>
              <w:top w:val="nil"/>
              <w:left w:val="nil"/>
              <w:bottom w:val="single" w:sz="4" w:space="0" w:color="auto"/>
              <w:right w:val="single" w:sz="4" w:space="0" w:color="auto"/>
            </w:tcBorders>
            <w:noWrap/>
            <w:textDirection w:val="btLr"/>
            <w:vAlign w:val="center"/>
            <w:hideMark/>
          </w:tcPr>
          <w:p w14:paraId="78F7C620" w14:textId="5D47A91F" w:rsidR="004F126B" w:rsidRDefault="004F126B">
            <w:pPr>
              <w:jc w:val="center"/>
              <w:rPr>
                <w:rFonts w:ascii="GHEA Grapalat" w:hAnsi="GHEA Grapalat" w:cs="Calibri"/>
                <w:sz w:val="22"/>
                <w:szCs w:val="22"/>
              </w:rPr>
            </w:pPr>
          </w:p>
        </w:tc>
        <w:tc>
          <w:tcPr>
            <w:tcW w:w="728" w:type="dxa"/>
            <w:tcBorders>
              <w:top w:val="nil"/>
              <w:left w:val="nil"/>
              <w:bottom w:val="single" w:sz="4" w:space="0" w:color="auto"/>
              <w:right w:val="single" w:sz="4" w:space="0" w:color="auto"/>
            </w:tcBorders>
            <w:noWrap/>
            <w:textDirection w:val="btLr"/>
            <w:vAlign w:val="center"/>
            <w:hideMark/>
          </w:tcPr>
          <w:p w14:paraId="5478B04F" w14:textId="77777777" w:rsidR="004F126B" w:rsidRDefault="004F126B">
            <w:pPr>
              <w:jc w:val="center"/>
              <w:rPr>
                <w:rFonts w:ascii="GHEA Grapalat" w:hAnsi="GHEA Grapalat" w:cs="Calibri"/>
                <w:sz w:val="22"/>
                <w:szCs w:val="22"/>
              </w:rPr>
            </w:pPr>
            <w:r>
              <w:rPr>
                <w:rFonts w:ascii="GHEA Grapalat" w:hAnsi="GHEA Grapalat" w:cs="Calibri"/>
                <w:sz w:val="22"/>
                <w:szCs w:val="22"/>
              </w:rPr>
              <w:t>Административный район Нор Норк</w:t>
            </w:r>
          </w:p>
        </w:tc>
        <w:tc>
          <w:tcPr>
            <w:tcW w:w="1841" w:type="dxa"/>
            <w:tcBorders>
              <w:top w:val="nil"/>
              <w:left w:val="nil"/>
              <w:bottom w:val="single" w:sz="4" w:space="0" w:color="auto"/>
              <w:right w:val="single" w:sz="4" w:space="0" w:color="auto"/>
            </w:tcBorders>
            <w:textDirection w:val="btLr"/>
            <w:vAlign w:val="center"/>
            <w:hideMark/>
          </w:tcPr>
          <w:p w14:paraId="3510BC1D" w14:textId="77777777" w:rsidR="004F126B" w:rsidRDefault="004F126B">
            <w:pPr>
              <w:jc w:val="center"/>
              <w:rPr>
                <w:rFonts w:ascii="GHEA Grapalat" w:hAnsi="GHEA Grapalat" w:cs="Calibri"/>
                <w:sz w:val="22"/>
                <w:szCs w:val="22"/>
              </w:rPr>
            </w:pPr>
            <w:r>
              <w:rPr>
                <w:rFonts w:ascii="GHEA Grapalat" w:hAnsi="GHEA Grapalat" w:cs="Calibri"/>
                <w:sz w:val="22"/>
                <w:szCs w:val="22"/>
              </w:rPr>
              <w:t>Планируется закупка в 2026 году,  со дня вступления в силу контракта (соглашением) , контракта (соглашением) на технический контроль до 230 календарных дней включительно</w:t>
            </w:r>
          </w:p>
        </w:tc>
      </w:tr>
    </w:tbl>
    <w:p w14:paraId="2B767619" w14:textId="77777777" w:rsidR="001F48BD" w:rsidRPr="00E71B18" w:rsidRDefault="001F48BD" w:rsidP="00E67857">
      <w:pPr>
        <w:widowControl w:val="0"/>
        <w:ind w:firstLine="567"/>
        <w:jc w:val="center"/>
        <w:rPr>
          <w:rFonts w:ascii="GHEA Grapalat" w:hAnsi="GHEA Grapalat"/>
          <w:b/>
          <w:sz w:val="28"/>
          <w:szCs w:val="28"/>
        </w:rPr>
      </w:pPr>
    </w:p>
    <w:p w14:paraId="479ACCC9" w14:textId="3A44CBC5" w:rsidR="00BB28C8" w:rsidRDefault="008B56A4" w:rsidP="00E67857">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13D71D9C" w:rsidR="00BB28C8" w:rsidRDefault="00BB28C8" w:rsidP="00E67857">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0027" w:type="dxa"/>
        <w:tblInd w:w="18" w:type="dxa"/>
        <w:tblLook w:val="04A0" w:firstRow="1" w:lastRow="0" w:firstColumn="1" w:lastColumn="0" w:noHBand="0" w:noVBand="1"/>
      </w:tblPr>
      <w:tblGrid>
        <w:gridCol w:w="459"/>
        <w:gridCol w:w="3951"/>
        <w:gridCol w:w="1103"/>
        <w:gridCol w:w="1196"/>
        <w:gridCol w:w="1675"/>
        <w:gridCol w:w="1643"/>
      </w:tblGrid>
      <w:tr w:rsidR="004F126B" w:rsidRPr="00486123" w14:paraId="5B1E0789" w14:textId="77777777" w:rsidTr="004F126B">
        <w:trPr>
          <w:trHeight w:val="471"/>
        </w:trPr>
        <w:tc>
          <w:tcPr>
            <w:tcW w:w="459" w:type="dxa"/>
            <w:vMerge w:val="restart"/>
            <w:tcBorders>
              <w:top w:val="single" w:sz="4" w:space="0" w:color="auto"/>
              <w:left w:val="single" w:sz="4" w:space="0" w:color="auto"/>
              <w:bottom w:val="nil"/>
              <w:right w:val="single" w:sz="4" w:space="0" w:color="auto"/>
            </w:tcBorders>
            <w:vAlign w:val="center"/>
            <w:hideMark/>
          </w:tcPr>
          <w:p w14:paraId="096E2A41"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NN</w:t>
            </w:r>
          </w:p>
        </w:tc>
        <w:tc>
          <w:tcPr>
            <w:tcW w:w="3951" w:type="dxa"/>
            <w:vMerge w:val="restart"/>
            <w:tcBorders>
              <w:top w:val="single" w:sz="4" w:space="0" w:color="auto"/>
              <w:left w:val="single" w:sz="4" w:space="0" w:color="auto"/>
              <w:bottom w:val="nil"/>
              <w:right w:val="single" w:sz="4" w:space="0" w:color="auto"/>
            </w:tcBorders>
            <w:vAlign w:val="center"/>
            <w:hideMark/>
          </w:tcPr>
          <w:p w14:paraId="6257C67E" w14:textId="77777777" w:rsidR="004F126B" w:rsidRDefault="004F126B" w:rsidP="001E23D2">
            <w:pPr>
              <w:jc w:val="center"/>
              <w:rPr>
                <w:rFonts w:ascii="GHEA Grapalat" w:hAnsi="GHEA Grapalat" w:cs="Arial"/>
                <w:sz w:val="16"/>
                <w:szCs w:val="16"/>
                <w:lang w:val="hy-AM"/>
              </w:rPr>
            </w:pPr>
            <w:r w:rsidRPr="00486123">
              <w:rPr>
                <w:rFonts w:ascii="GHEA Grapalat" w:hAnsi="GHEA Grapalat" w:cs="Sylfaen"/>
                <w:sz w:val="16"/>
                <w:szCs w:val="16"/>
              </w:rPr>
              <w:t>Աշխատանքների</w:t>
            </w:r>
            <w:r w:rsidRPr="00486123">
              <w:rPr>
                <w:rFonts w:ascii="GHEA Grapalat" w:hAnsi="GHEA Grapalat" w:cs="Arial"/>
                <w:sz w:val="16"/>
                <w:szCs w:val="16"/>
              </w:rPr>
              <w:t xml:space="preserve"> </w:t>
            </w:r>
            <w:r w:rsidRPr="00486123">
              <w:rPr>
                <w:rFonts w:ascii="GHEA Grapalat" w:hAnsi="GHEA Grapalat" w:cs="Sylfaen"/>
                <w:sz w:val="16"/>
                <w:szCs w:val="16"/>
              </w:rPr>
              <w:t>անվանումը</w:t>
            </w:r>
            <w:r w:rsidRPr="00486123">
              <w:rPr>
                <w:rFonts w:ascii="GHEA Grapalat" w:hAnsi="GHEA Grapalat" w:cs="Arial"/>
                <w:sz w:val="16"/>
                <w:szCs w:val="16"/>
              </w:rPr>
              <w:t xml:space="preserve">          </w:t>
            </w:r>
          </w:p>
          <w:p w14:paraId="5C66C988"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 xml:space="preserve"> </w:t>
            </w:r>
            <w:r w:rsidRPr="00486123">
              <w:rPr>
                <w:rFonts w:ascii="GHEA Grapalat" w:hAnsi="GHEA Grapalat" w:cs="Calibri"/>
                <w:sz w:val="16"/>
                <w:szCs w:val="16"/>
              </w:rPr>
              <w:t>Наименование</w:t>
            </w:r>
            <w:r w:rsidRPr="00486123">
              <w:rPr>
                <w:rFonts w:ascii="GHEA Grapalat" w:hAnsi="GHEA Grapalat" w:cs="Arial"/>
                <w:sz w:val="16"/>
                <w:szCs w:val="16"/>
              </w:rPr>
              <w:t xml:space="preserve"> </w:t>
            </w:r>
            <w:r w:rsidRPr="00486123">
              <w:rPr>
                <w:rFonts w:ascii="GHEA Grapalat" w:hAnsi="GHEA Grapalat" w:cs="Calibri"/>
                <w:sz w:val="16"/>
                <w:szCs w:val="16"/>
              </w:rPr>
              <w:t>работ</w:t>
            </w:r>
          </w:p>
        </w:tc>
        <w:tc>
          <w:tcPr>
            <w:tcW w:w="1103" w:type="dxa"/>
            <w:vMerge w:val="restart"/>
            <w:tcBorders>
              <w:top w:val="single" w:sz="4" w:space="0" w:color="auto"/>
              <w:left w:val="single" w:sz="4" w:space="0" w:color="auto"/>
              <w:bottom w:val="nil"/>
              <w:right w:val="single" w:sz="4" w:space="0" w:color="auto"/>
            </w:tcBorders>
            <w:textDirection w:val="btLr"/>
            <w:vAlign w:val="center"/>
            <w:hideMark/>
          </w:tcPr>
          <w:p w14:paraId="6E4E469D"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Չափման</w:t>
            </w:r>
            <w:r w:rsidRPr="00486123">
              <w:rPr>
                <w:rFonts w:ascii="GHEA Grapalat" w:hAnsi="GHEA Grapalat" w:cs="Arial"/>
                <w:sz w:val="16"/>
                <w:szCs w:val="16"/>
              </w:rPr>
              <w:t xml:space="preserve"> </w:t>
            </w:r>
            <w:r w:rsidRPr="00486123">
              <w:rPr>
                <w:rFonts w:ascii="GHEA Grapalat" w:hAnsi="GHEA Grapalat" w:cs="Sylfaen"/>
                <w:sz w:val="16"/>
                <w:szCs w:val="16"/>
              </w:rPr>
              <w:t>միավորը</w:t>
            </w:r>
            <w:r w:rsidRPr="00486123">
              <w:rPr>
                <w:rFonts w:ascii="GHEA Grapalat" w:hAnsi="GHEA Grapalat" w:cs="Arial"/>
                <w:sz w:val="16"/>
                <w:szCs w:val="16"/>
              </w:rPr>
              <w:t xml:space="preserve">  </w:t>
            </w:r>
            <w:r w:rsidRPr="00486123">
              <w:rPr>
                <w:rFonts w:ascii="GHEA Grapalat" w:hAnsi="GHEA Grapalat" w:cs="Calibri"/>
                <w:sz w:val="16"/>
                <w:szCs w:val="16"/>
              </w:rPr>
              <w:t>е</w:t>
            </w:r>
            <w:r w:rsidRPr="00486123">
              <w:rPr>
                <w:rFonts w:ascii="GHEA Grapalat" w:hAnsi="GHEA Grapalat" w:cs="Arial"/>
                <w:sz w:val="16"/>
                <w:szCs w:val="16"/>
              </w:rPr>
              <w:t>/</w:t>
            </w:r>
            <w:r w:rsidRPr="00486123">
              <w:rPr>
                <w:rFonts w:ascii="GHEA Grapalat" w:hAnsi="GHEA Grapalat" w:cs="Calibri"/>
                <w:sz w:val="16"/>
                <w:szCs w:val="16"/>
              </w:rPr>
              <w:t>и</w:t>
            </w:r>
          </w:p>
        </w:tc>
        <w:tc>
          <w:tcPr>
            <w:tcW w:w="1195" w:type="dxa"/>
            <w:vMerge w:val="restart"/>
            <w:tcBorders>
              <w:top w:val="single" w:sz="4" w:space="0" w:color="auto"/>
              <w:left w:val="single" w:sz="4" w:space="0" w:color="auto"/>
              <w:bottom w:val="nil"/>
              <w:right w:val="single" w:sz="4" w:space="0" w:color="auto"/>
            </w:tcBorders>
            <w:textDirection w:val="btLr"/>
            <w:vAlign w:val="center"/>
            <w:hideMark/>
          </w:tcPr>
          <w:p w14:paraId="4BF7D791"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Ծավալը</w:t>
            </w:r>
            <w:r w:rsidRPr="00486123">
              <w:rPr>
                <w:rFonts w:ascii="GHEA Grapalat" w:hAnsi="GHEA Grapalat" w:cs="Arial"/>
                <w:sz w:val="16"/>
                <w:szCs w:val="16"/>
              </w:rPr>
              <w:t xml:space="preserve">   </w:t>
            </w:r>
            <w:r w:rsidRPr="00486123">
              <w:rPr>
                <w:rFonts w:ascii="GHEA Grapalat" w:hAnsi="GHEA Grapalat" w:cs="Calibri"/>
                <w:sz w:val="16"/>
                <w:szCs w:val="16"/>
              </w:rPr>
              <w:t>обем</w:t>
            </w:r>
          </w:p>
        </w:tc>
        <w:tc>
          <w:tcPr>
            <w:tcW w:w="1675" w:type="dxa"/>
            <w:vMerge w:val="restart"/>
            <w:tcBorders>
              <w:top w:val="single" w:sz="4" w:space="0" w:color="auto"/>
              <w:left w:val="single" w:sz="4" w:space="0" w:color="auto"/>
              <w:bottom w:val="single" w:sz="4" w:space="0" w:color="000000"/>
              <w:right w:val="single" w:sz="4" w:space="0" w:color="auto"/>
            </w:tcBorders>
            <w:vAlign w:val="center"/>
            <w:hideMark/>
          </w:tcPr>
          <w:p w14:paraId="7E15AA1E"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 xml:space="preserve">1 </w:t>
            </w:r>
            <w:r w:rsidRPr="00486123">
              <w:rPr>
                <w:rFonts w:ascii="GHEA Grapalat" w:hAnsi="GHEA Grapalat" w:cs="Sylfaen"/>
                <w:b/>
                <w:bCs/>
                <w:sz w:val="16"/>
                <w:szCs w:val="16"/>
              </w:rPr>
              <w:t>միավորի</w:t>
            </w:r>
            <w:r w:rsidRPr="00486123">
              <w:rPr>
                <w:rFonts w:ascii="GHEA Grapalat" w:hAnsi="GHEA Grapalat" w:cs="Arial"/>
                <w:b/>
                <w:bCs/>
                <w:sz w:val="16"/>
                <w:szCs w:val="16"/>
              </w:rPr>
              <w:t xml:space="preserve">  </w:t>
            </w:r>
            <w:r w:rsidRPr="00486123">
              <w:rPr>
                <w:rFonts w:ascii="GHEA Grapalat" w:hAnsi="GHEA Grapalat" w:cs="Sylfaen"/>
                <w:b/>
                <w:bCs/>
                <w:sz w:val="16"/>
                <w:szCs w:val="16"/>
              </w:rPr>
              <w:t>արժեքը</w:t>
            </w:r>
            <w:r w:rsidRPr="00486123">
              <w:rPr>
                <w:rFonts w:ascii="GHEA Grapalat" w:hAnsi="GHEA Grapalat" w:cs="Arial"/>
                <w:b/>
                <w:bCs/>
                <w:sz w:val="16"/>
                <w:szCs w:val="16"/>
              </w:rPr>
              <w:t xml:space="preserve">   </w:t>
            </w:r>
            <w:r w:rsidRPr="00486123">
              <w:rPr>
                <w:rFonts w:ascii="GHEA Grapalat" w:hAnsi="GHEA Grapalat" w:cs="Calibri"/>
                <w:b/>
                <w:bCs/>
                <w:sz w:val="16"/>
                <w:szCs w:val="16"/>
              </w:rPr>
              <w:t>Цена</w:t>
            </w:r>
            <w:r w:rsidRPr="00486123">
              <w:rPr>
                <w:rFonts w:ascii="GHEA Grapalat" w:hAnsi="GHEA Grapalat" w:cs="Arial"/>
                <w:b/>
                <w:bCs/>
                <w:sz w:val="16"/>
                <w:szCs w:val="16"/>
              </w:rPr>
              <w:t xml:space="preserve"> </w:t>
            </w:r>
            <w:r w:rsidRPr="00486123">
              <w:rPr>
                <w:rFonts w:ascii="GHEA Grapalat" w:hAnsi="GHEA Grapalat" w:cs="Calibri"/>
                <w:b/>
                <w:bCs/>
                <w:sz w:val="16"/>
                <w:szCs w:val="16"/>
              </w:rPr>
              <w:t>единицы</w:t>
            </w:r>
          </w:p>
        </w:tc>
        <w:tc>
          <w:tcPr>
            <w:tcW w:w="1643" w:type="dxa"/>
            <w:vMerge w:val="restart"/>
            <w:tcBorders>
              <w:top w:val="single" w:sz="4" w:space="0" w:color="auto"/>
              <w:left w:val="single" w:sz="4" w:space="0" w:color="auto"/>
              <w:bottom w:val="single" w:sz="4" w:space="0" w:color="000000"/>
              <w:right w:val="single" w:sz="4" w:space="0" w:color="auto"/>
            </w:tcBorders>
            <w:vAlign w:val="center"/>
            <w:hideMark/>
          </w:tcPr>
          <w:p w14:paraId="202C35F0"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Sylfaen"/>
                <w:b/>
                <w:bCs/>
                <w:sz w:val="16"/>
                <w:szCs w:val="16"/>
              </w:rPr>
              <w:t>ընդհանուր</w:t>
            </w:r>
            <w:r w:rsidRPr="00486123">
              <w:rPr>
                <w:rFonts w:ascii="GHEA Grapalat" w:hAnsi="GHEA Grapalat" w:cs="Arial"/>
                <w:b/>
                <w:bCs/>
                <w:sz w:val="16"/>
                <w:szCs w:val="16"/>
              </w:rPr>
              <w:t xml:space="preserve"> </w:t>
            </w:r>
            <w:r w:rsidRPr="00486123">
              <w:rPr>
                <w:rFonts w:ascii="GHEA Grapalat" w:hAnsi="GHEA Grapalat" w:cs="Sylfaen"/>
                <w:b/>
                <w:bCs/>
                <w:sz w:val="16"/>
                <w:szCs w:val="16"/>
              </w:rPr>
              <w:t>արժեքը</w:t>
            </w:r>
            <w:r w:rsidRPr="00486123">
              <w:rPr>
                <w:rFonts w:ascii="GHEA Grapalat" w:hAnsi="GHEA Grapalat" w:cs="Arial"/>
                <w:b/>
                <w:bCs/>
                <w:sz w:val="16"/>
                <w:szCs w:val="16"/>
              </w:rPr>
              <w:t xml:space="preserve">          </w:t>
            </w:r>
            <w:r w:rsidRPr="00486123">
              <w:rPr>
                <w:rFonts w:ascii="GHEA Grapalat" w:hAnsi="GHEA Grapalat" w:cs="Calibri"/>
                <w:b/>
                <w:bCs/>
                <w:sz w:val="16"/>
                <w:szCs w:val="16"/>
              </w:rPr>
              <w:t>Всего</w:t>
            </w:r>
          </w:p>
        </w:tc>
      </w:tr>
      <w:tr w:rsidR="004F126B" w:rsidRPr="00486123" w14:paraId="1F2BA9A3" w14:textId="77777777" w:rsidTr="004F126B">
        <w:trPr>
          <w:trHeight w:val="276"/>
        </w:trPr>
        <w:tc>
          <w:tcPr>
            <w:tcW w:w="459" w:type="dxa"/>
            <w:vMerge/>
            <w:tcBorders>
              <w:top w:val="single" w:sz="4" w:space="0" w:color="auto"/>
              <w:left w:val="single" w:sz="4" w:space="0" w:color="auto"/>
              <w:bottom w:val="nil"/>
              <w:right w:val="single" w:sz="4" w:space="0" w:color="auto"/>
            </w:tcBorders>
            <w:vAlign w:val="center"/>
            <w:hideMark/>
          </w:tcPr>
          <w:p w14:paraId="2A13FA52" w14:textId="77777777" w:rsidR="004F126B" w:rsidRPr="00486123" w:rsidRDefault="004F126B" w:rsidP="001E23D2">
            <w:pPr>
              <w:rPr>
                <w:rFonts w:ascii="GHEA Grapalat" w:hAnsi="GHEA Grapalat" w:cs="Arial"/>
                <w:sz w:val="16"/>
                <w:szCs w:val="16"/>
              </w:rPr>
            </w:pPr>
          </w:p>
        </w:tc>
        <w:tc>
          <w:tcPr>
            <w:tcW w:w="3951" w:type="dxa"/>
            <w:vMerge/>
            <w:tcBorders>
              <w:top w:val="single" w:sz="4" w:space="0" w:color="auto"/>
              <w:left w:val="single" w:sz="4" w:space="0" w:color="auto"/>
              <w:bottom w:val="nil"/>
              <w:right w:val="single" w:sz="4" w:space="0" w:color="auto"/>
            </w:tcBorders>
            <w:vAlign w:val="center"/>
            <w:hideMark/>
          </w:tcPr>
          <w:p w14:paraId="5B76F6AD" w14:textId="77777777" w:rsidR="004F126B" w:rsidRPr="00486123" w:rsidRDefault="004F126B" w:rsidP="001E23D2">
            <w:pPr>
              <w:rPr>
                <w:rFonts w:ascii="GHEA Grapalat" w:hAnsi="GHEA Grapalat" w:cs="Arial"/>
                <w:sz w:val="16"/>
                <w:szCs w:val="16"/>
              </w:rPr>
            </w:pPr>
          </w:p>
        </w:tc>
        <w:tc>
          <w:tcPr>
            <w:tcW w:w="1103" w:type="dxa"/>
            <w:vMerge/>
            <w:tcBorders>
              <w:top w:val="single" w:sz="4" w:space="0" w:color="auto"/>
              <w:left w:val="single" w:sz="4" w:space="0" w:color="auto"/>
              <w:bottom w:val="nil"/>
              <w:right w:val="single" w:sz="4" w:space="0" w:color="auto"/>
            </w:tcBorders>
            <w:vAlign w:val="center"/>
            <w:hideMark/>
          </w:tcPr>
          <w:p w14:paraId="7DE23159" w14:textId="77777777" w:rsidR="004F126B" w:rsidRPr="00486123" w:rsidRDefault="004F126B" w:rsidP="001E23D2">
            <w:pPr>
              <w:rPr>
                <w:rFonts w:ascii="GHEA Grapalat" w:hAnsi="GHEA Grapalat" w:cs="Arial"/>
                <w:sz w:val="16"/>
                <w:szCs w:val="16"/>
              </w:rPr>
            </w:pPr>
          </w:p>
        </w:tc>
        <w:tc>
          <w:tcPr>
            <w:tcW w:w="1195" w:type="dxa"/>
            <w:vMerge/>
            <w:tcBorders>
              <w:top w:val="single" w:sz="4" w:space="0" w:color="auto"/>
              <w:left w:val="single" w:sz="4" w:space="0" w:color="auto"/>
              <w:bottom w:val="nil"/>
              <w:right w:val="single" w:sz="4" w:space="0" w:color="auto"/>
            </w:tcBorders>
            <w:vAlign w:val="center"/>
            <w:hideMark/>
          </w:tcPr>
          <w:p w14:paraId="698C0FC0" w14:textId="77777777" w:rsidR="004F126B" w:rsidRPr="00486123" w:rsidRDefault="004F126B" w:rsidP="001E23D2">
            <w:pPr>
              <w:rPr>
                <w:rFonts w:ascii="GHEA Grapalat" w:hAnsi="GHEA Grapalat" w:cs="Arial"/>
                <w:sz w:val="16"/>
                <w:szCs w:val="16"/>
              </w:rPr>
            </w:pPr>
          </w:p>
        </w:tc>
        <w:tc>
          <w:tcPr>
            <w:tcW w:w="1675" w:type="dxa"/>
            <w:vMerge/>
            <w:tcBorders>
              <w:top w:val="single" w:sz="4" w:space="0" w:color="auto"/>
              <w:left w:val="single" w:sz="4" w:space="0" w:color="auto"/>
              <w:bottom w:val="single" w:sz="4" w:space="0" w:color="000000"/>
              <w:right w:val="single" w:sz="4" w:space="0" w:color="auto"/>
            </w:tcBorders>
            <w:vAlign w:val="center"/>
            <w:hideMark/>
          </w:tcPr>
          <w:p w14:paraId="3D4532A9" w14:textId="77777777" w:rsidR="004F126B" w:rsidRPr="00486123" w:rsidRDefault="004F126B" w:rsidP="001E23D2">
            <w:pPr>
              <w:rPr>
                <w:rFonts w:ascii="GHEA Grapalat" w:hAnsi="GHEA Grapalat" w:cs="Arial"/>
                <w:b/>
                <w:bCs/>
                <w:sz w:val="16"/>
                <w:szCs w:val="16"/>
              </w:rPr>
            </w:pPr>
          </w:p>
        </w:tc>
        <w:tc>
          <w:tcPr>
            <w:tcW w:w="1643" w:type="dxa"/>
            <w:vMerge/>
            <w:tcBorders>
              <w:top w:val="single" w:sz="4" w:space="0" w:color="auto"/>
              <w:left w:val="single" w:sz="4" w:space="0" w:color="auto"/>
              <w:bottom w:val="single" w:sz="4" w:space="0" w:color="000000"/>
              <w:right w:val="single" w:sz="4" w:space="0" w:color="auto"/>
            </w:tcBorders>
            <w:vAlign w:val="center"/>
            <w:hideMark/>
          </w:tcPr>
          <w:p w14:paraId="22B5452E" w14:textId="77777777" w:rsidR="004F126B" w:rsidRPr="00486123" w:rsidRDefault="004F126B" w:rsidP="001E23D2">
            <w:pPr>
              <w:rPr>
                <w:rFonts w:ascii="GHEA Grapalat" w:hAnsi="GHEA Grapalat" w:cs="Arial"/>
                <w:b/>
                <w:bCs/>
                <w:sz w:val="16"/>
                <w:szCs w:val="16"/>
              </w:rPr>
            </w:pPr>
          </w:p>
        </w:tc>
      </w:tr>
      <w:tr w:rsidR="004F126B" w:rsidRPr="00486123" w14:paraId="6C18EBE1" w14:textId="77777777" w:rsidTr="004F126B">
        <w:trPr>
          <w:trHeight w:val="705"/>
        </w:trPr>
        <w:tc>
          <w:tcPr>
            <w:tcW w:w="459" w:type="dxa"/>
            <w:vMerge/>
            <w:tcBorders>
              <w:top w:val="single" w:sz="4" w:space="0" w:color="auto"/>
              <w:left w:val="single" w:sz="4" w:space="0" w:color="auto"/>
              <w:bottom w:val="nil"/>
              <w:right w:val="single" w:sz="4" w:space="0" w:color="auto"/>
            </w:tcBorders>
            <w:vAlign w:val="center"/>
            <w:hideMark/>
          </w:tcPr>
          <w:p w14:paraId="6917A755" w14:textId="77777777" w:rsidR="004F126B" w:rsidRPr="00486123" w:rsidRDefault="004F126B" w:rsidP="001E23D2">
            <w:pPr>
              <w:rPr>
                <w:rFonts w:ascii="GHEA Grapalat" w:hAnsi="GHEA Grapalat" w:cs="Arial"/>
                <w:sz w:val="16"/>
                <w:szCs w:val="16"/>
              </w:rPr>
            </w:pPr>
          </w:p>
        </w:tc>
        <w:tc>
          <w:tcPr>
            <w:tcW w:w="3951" w:type="dxa"/>
            <w:vMerge/>
            <w:tcBorders>
              <w:top w:val="single" w:sz="4" w:space="0" w:color="auto"/>
              <w:left w:val="single" w:sz="4" w:space="0" w:color="auto"/>
              <w:bottom w:val="nil"/>
              <w:right w:val="single" w:sz="4" w:space="0" w:color="auto"/>
            </w:tcBorders>
            <w:vAlign w:val="center"/>
            <w:hideMark/>
          </w:tcPr>
          <w:p w14:paraId="4B7B4EE8" w14:textId="77777777" w:rsidR="004F126B" w:rsidRPr="00486123" w:rsidRDefault="004F126B" w:rsidP="001E23D2">
            <w:pPr>
              <w:rPr>
                <w:rFonts w:ascii="GHEA Grapalat" w:hAnsi="GHEA Grapalat" w:cs="Arial"/>
                <w:sz w:val="16"/>
                <w:szCs w:val="16"/>
              </w:rPr>
            </w:pPr>
          </w:p>
        </w:tc>
        <w:tc>
          <w:tcPr>
            <w:tcW w:w="1103" w:type="dxa"/>
            <w:vMerge/>
            <w:tcBorders>
              <w:top w:val="single" w:sz="4" w:space="0" w:color="auto"/>
              <w:left w:val="single" w:sz="4" w:space="0" w:color="auto"/>
              <w:bottom w:val="nil"/>
              <w:right w:val="single" w:sz="4" w:space="0" w:color="auto"/>
            </w:tcBorders>
            <w:vAlign w:val="center"/>
            <w:hideMark/>
          </w:tcPr>
          <w:p w14:paraId="548EEAC1" w14:textId="77777777" w:rsidR="004F126B" w:rsidRPr="00486123" w:rsidRDefault="004F126B" w:rsidP="001E23D2">
            <w:pPr>
              <w:rPr>
                <w:rFonts w:ascii="GHEA Grapalat" w:hAnsi="GHEA Grapalat" w:cs="Arial"/>
                <w:sz w:val="16"/>
                <w:szCs w:val="16"/>
              </w:rPr>
            </w:pPr>
          </w:p>
        </w:tc>
        <w:tc>
          <w:tcPr>
            <w:tcW w:w="1195" w:type="dxa"/>
            <w:vMerge/>
            <w:tcBorders>
              <w:top w:val="single" w:sz="4" w:space="0" w:color="auto"/>
              <w:left w:val="single" w:sz="4" w:space="0" w:color="auto"/>
              <w:bottom w:val="nil"/>
              <w:right w:val="single" w:sz="4" w:space="0" w:color="auto"/>
            </w:tcBorders>
            <w:vAlign w:val="center"/>
            <w:hideMark/>
          </w:tcPr>
          <w:p w14:paraId="09D0CB1A" w14:textId="77777777" w:rsidR="004F126B" w:rsidRPr="00486123" w:rsidRDefault="004F126B" w:rsidP="001E23D2">
            <w:pPr>
              <w:rPr>
                <w:rFonts w:ascii="GHEA Grapalat" w:hAnsi="GHEA Grapalat" w:cs="Arial"/>
                <w:sz w:val="16"/>
                <w:szCs w:val="16"/>
              </w:rPr>
            </w:pPr>
          </w:p>
        </w:tc>
        <w:tc>
          <w:tcPr>
            <w:tcW w:w="1675" w:type="dxa"/>
            <w:vMerge/>
            <w:tcBorders>
              <w:top w:val="single" w:sz="4" w:space="0" w:color="auto"/>
              <w:left w:val="single" w:sz="4" w:space="0" w:color="auto"/>
              <w:bottom w:val="single" w:sz="4" w:space="0" w:color="000000"/>
              <w:right w:val="single" w:sz="4" w:space="0" w:color="auto"/>
            </w:tcBorders>
            <w:vAlign w:val="center"/>
            <w:hideMark/>
          </w:tcPr>
          <w:p w14:paraId="2A0C67E2" w14:textId="77777777" w:rsidR="004F126B" w:rsidRPr="00486123" w:rsidRDefault="004F126B" w:rsidP="001E23D2">
            <w:pPr>
              <w:rPr>
                <w:rFonts w:ascii="GHEA Grapalat" w:hAnsi="GHEA Grapalat" w:cs="Arial"/>
                <w:b/>
                <w:bCs/>
                <w:sz w:val="16"/>
                <w:szCs w:val="16"/>
              </w:rPr>
            </w:pPr>
          </w:p>
        </w:tc>
        <w:tc>
          <w:tcPr>
            <w:tcW w:w="1643" w:type="dxa"/>
            <w:vMerge/>
            <w:tcBorders>
              <w:top w:val="single" w:sz="4" w:space="0" w:color="auto"/>
              <w:left w:val="single" w:sz="4" w:space="0" w:color="auto"/>
              <w:bottom w:val="single" w:sz="4" w:space="0" w:color="000000"/>
              <w:right w:val="single" w:sz="4" w:space="0" w:color="auto"/>
            </w:tcBorders>
            <w:vAlign w:val="center"/>
            <w:hideMark/>
          </w:tcPr>
          <w:p w14:paraId="38FA0EDC" w14:textId="77777777" w:rsidR="004F126B" w:rsidRPr="00486123" w:rsidRDefault="004F126B" w:rsidP="001E23D2">
            <w:pPr>
              <w:rPr>
                <w:rFonts w:ascii="GHEA Grapalat" w:hAnsi="GHEA Grapalat" w:cs="Arial"/>
                <w:b/>
                <w:bCs/>
                <w:sz w:val="16"/>
                <w:szCs w:val="16"/>
              </w:rPr>
            </w:pPr>
          </w:p>
        </w:tc>
      </w:tr>
      <w:tr w:rsidR="004F126B" w:rsidRPr="00486123" w14:paraId="2B35C384" w14:textId="77777777" w:rsidTr="004F126B">
        <w:trPr>
          <w:trHeight w:val="255"/>
        </w:trPr>
        <w:tc>
          <w:tcPr>
            <w:tcW w:w="459" w:type="dxa"/>
            <w:tcBorders>
              <w:top w:val="single" w:sz="4" w:space="0" w:color="auto"/>
              <w:left w:val="single" w:sz="4" w:space="0" w:color="auto"/>
              <w:bottom w:val="single" w:sz="4" w:space="0" w:color="auto"/>
              <w:right w:val="single" w:sz="4" w:space="0" w:color="auto"/>
            </w:tcBorders>
            <w:vAlign w:val="bottom"/>
            <w:hideMark/>
          </w:tcPr>
          <w:p w14:paraId="131E0E67"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w:t>
            </w:r>
          </w:p>
        </w:tc>
        <w:tc>
          <w:tcPr>
            <w:tcW w:w="3951" w:type="dxa"/>
            <w:tcBorders>
              <w:top w:val="single" w:sz="4" w:space="0" w:color="auto"/>
              <w:left w:val="nil"/>
              <w:bottom w:val="single" w:sz="4" w:space="0" w:color="auto"/>
              <w:right w:val="single" w:sz="4" w:space="0" w:color="auto"/>
            </w:tcBorders>
            <w:vAlign w:val="bottom"/>
            <w:hideMark/>
          </w:tcPr>
          <w:p w14:paraId="031B3C0B"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w:t>
            </w:r>
          </w:p>
        </w:tc>
        <w:tc>
          <w:tcPr>
            <w:tcW w:w="1103" w:type="dxa"/>
            <w:tcBorders>
              <w:top w:val="single" w:sz="4" w:space="0" w:color="auto"/>
              <w:left w:val="nil"/>
              <w:bottom w:val="single" w:sz="4" w:space="0" w:color="auto"/>
              <w:right w:val="single" w:sz="4" w:space="0" w:color="auto"/>
            </w:tcBorders>
            <w:vAlign w:val="bottom"/>
            <w:hideMark/>
          </w:tcPr>
          <w:p w14:paraId="46DB356E"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3</w:t>
            </w:r>
          </w:p>
        </w:tc>
        <w:tc>
          <w:tcPr>
            <w:tcW w:w="1195" w:type="dxa"/>
            <w:tcBorders>
              <w:top w:val="single" w:sz="4" w:space="0" w:color="auto"/>
              <w:left w:val="nil"/>
              <w:bottom w:val="single" w:sz="4" w:space="0" w:color="auto"/>
              <w:right w:val="single" w:sz="4" w:space="0" w:color="auto"/>
            </w:tcBorders>
            <w:vAlign w:val="bottom"/>
            <w:hideMark/>
          </w:tcPr>
          <w:p w14:paraId="629DA915"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4</w:t>
            </w:r>
          </w:p>
        </w:tc>
        <w:tc>
          <w:tcPr>
            <w:tcW w:w="1675" w:type="dxa"/>
            <w:tcBorders>
              <w:top w:val="nil"/>
              <w:left w:val="nil"/>
              <w:bottom w:val="single" w:sz="4" w:space="0" w:color="auto"/>
              <w:right w:val="single" w:sz="4" w:space="0" w:color="auto"/>
            </w:tcBorders>
            <w:vAlign w:val="bottom"/>
            <w:hideMark/>
          </w:tcPr>
          <w:p w14:paraId="556C7F97"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5</w:t>
            </w:r>
          </w:p>
        </w:tc>
        <w:tc>
          <w:tcPr>
            <w:tcW w:w="1643" w:type="dxa"/>
            <w:tcBorders>
              <w:top w:val="nil"/>
              <w:left w:val="nil"/>
              <w:bottom w:val="single" w:sz="4" w:space="0" w:color="auto"/>
              <w:right w:val="single" w:sz="4" w:space="0" w:color="auto"/>
            </w:tcBorders>
            <w:vAlign w:val="bottom"/>
            <w:hideMark/>
          </w:tcPr>
          <w:p w14:paraId="3E67B273"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6</w:t>
            </w:r>
          </w:p>
        </w:tc>
      </w:tr>
      <w:tr w:rsidR="004F126B" w:rsidRPr="00486123" w14:paraId="57AF871C" w14:textId="77777777" w:rsidTr="004F126B">
        <w:trPr>
          <w:trHeight w:val="630"/>
        </w:trPr>
        <w:tc>
          <w:tcPr>
            <w:tcW w:w="459" w:type="dxa"/>
            <w:vMerge w:val="restart"/>
            <w:tcBorders>
              <w:top w:val="nil"/>
              <w:left w:val="single" w:sz="4" w:space="0" w:color="auto"/>
              <w:bottom w:val="single" w:sz="4" w:space="0" w:color="000000"/>
              <w:right w:val="single" w:sz="4" w:space="0" w:color="auto"/>
            </w:tcBorders>
            <w:noWrap/>
            <w:vAlign w:val="center"/>
            <w:hideMark/>
          </w:tcPr>
          <w:p w14:paraId="489A5B58"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1</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AF283E"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Գոյություն ունեցող փողոցների, բակերի, բակային ճանապարհների և մայթերի ծածկի ֆրեզում hմիջ=4սմ /մշակում սղոց`ով/, բարձում և տեղափոխում թափոնատեղ Фрезерование существующих улиц, дворов, подъездных дорог и тротуаров толщиной 4 см /обработка пилой/, погрузка и транспортировка на свалку</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EA7B43B"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2BA0FE0"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18000</w:t>
            </w:r>
          </w:p>
        </w:tc>
        <w:tc>
          <w:tcPr>
            <w:tcW w:w="1675" w:type="dxa"/>
            <w:vMerge w:val="restart"/>
            <w:tcBorders>
              <w:top w:val="nil"/>
              <w:left w:val="single" w:sz="4" w:space="0" w:color="auto"/>
              <w:bottom w:val="single" w:sz="4" w:space="0" w:color="000000"/>
              <w:right w:val="single" w:sz="4" w:space="0" w:color="auto"/>
            </w:tcBorders>
            <w:vAlign w:val="center"/>
            <w:hideMark/>
          </w:tcPr>
          <w:p w14:paraId="66FFF969"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0.53000</w:t>
            </w:r>
          </w:p>
        </w:tc>
        <w:tc>
          <w:tcPr>
            <w:tcW w:w="1643" w:type="dxa"/>
            <w:vMerge w:val="restart"/>
            <w:tcBorders>
              <w:top w:val="nil"/>
              <w:left w:val="single" w:sz="4" w:space="0" w:color="auto"/>
              <w:bottom w:val="single" w:sz="4" w:space="0" w:color="000000"/>
              <w:right w:val="single" w:sz="4" w:space="0" w:color="auto"/>
            </w:tcBorders>
            <w:vAlign w:val="center"/>
            <w:hideMark/>
          </w:tcPr>
          <w:p w14:paraId="051026DC"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9540.0000</w:t>
            </w:r>
          </w:p>
        </w:tc>
      </w:tr>
      <w:tr w:rsidR="004F126B" w:rsidRPr="00486123" w14:paraId="63031992" w14:textId="77777777" w:rsidTr="004F126B">
        <w:trPr>
          <w:trHeight w:val="435"/>
        </w:trPr>
        <w:tc>
          <w:tcPr>
            <w:tcW w:w="459" w:type="dxa"/>
            <w:vMerge/>
            <w:tcBorders>
              <w:top w:val="nil"/>
              <w:left w:val="single" w:sz="4" w:space="0" w:color="auto"/>
              <w:bottom w:val="single" w:sz="4" w:space="0" w:color="000000"/>
              <w:right w:val="single" w:sz="4" w:space="0" w:color="auto"/>
            </w:tcBorders>
            <w:vAlign w:val="center"/>
            <w:hideMark/>
          </w:tcPr>
          <w:p w14:paraId="03DF1810"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0AADDF4"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6119FB3"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D28697E"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2641451"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246C1F8D" w14:textId="77777777" w:rsidR="004F126B" w:rsidRPr="00486123" w:rsidRDefault="004F126B" w:rsidP="001E23D2">
            <w:pPr>
              <w:rPr>
                <w:rFonts w:ascii="GHEA Grapalat" w:hAnsi="GHEA Grapalat" w:cs="Arial"/>
                <w:b/>
                <w:bCs/>
                <w:sz w:val="16"/>
                <w:szCs w:val="16"/>
              </w:rPr>
            </w:pPr>
          </w:p>
        </w:tc>
      </w:tr>
      <w:tr w:rsidR="004F126B" w:rsidRPr="00486123" w14:paraId="468C1F1D" w14:textId="77777777" w:rsidTr="004F126B">
        <w:trPr>
          <w:trHeight w:val="540"/>
        </w:trPr>
        <w:tc>
          <w:tcPr>
            <w:tcW w:w="459" w:type="dxa"/>
            <w:vMerge/>
            <w:tcBorders>
              <w:top w:val="nil"/>
              <w:left w:val="single" w:sz="4" w:space="0" w:color="auto"/>
              <w:bottom w:val="single" w:sz="4" w:space="0" w:color="000000"/>
              <w:right w:val="single" w:sz="4" w:space="0" w:color="auto"/>
            </w:tcBorders>
            <w:vAlign w:val="center"/>
            <w:hideMark/>
          </w:tcPr>
          <w:p w14:paraId="08F8DC78"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E2EA6AF"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EBD5F2A"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1F8B50F"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D46E261"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3678CA9" w14:textId="77777777" w:rsidR="004F126B" w:rsidRPr="00486123" w:rsidRDefault="004F126B" w:rsidP="001E23D2">
            <w:pPr>
              <w:rPr>
                <w:rFonts w:ascii="GHEA Grapalat" w:hAnsi="GHEA Grapalat" w:cs="Arial"/>
                <w:b/>
                <w:bCs/>
                <w:sz w:val="16"/>
                <w:szCs w:val="16"/>
              </w:rPr>
            </w:pPr>
          </w:p>
        </w:tc>
      </w:tr>
      <w:tr w:rsidR="004F126B" w:rsidRPr="00486123" w14:paraId="3227B0E0"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8926EB6"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4ADE10E"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4D9FC4FB"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0554A46F"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B34E23C"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6D7DC35" w14:textId="77777777" w:rsidR="004F126B" w:rsidRPr="00486123" w:rsidRDefault="004F126B" w:rsidP="001E23D2">
            <w:pPr>
              <w:rPr>
                <w:rFonts w:ascii="GHEA Grapalat" w:hAnsi="GHEA Grapalat" w:cs="Arial"/>
                <w:b/>
                <w:bCs/>
                <w:sz w:val="16"/>
                <w:szCs w:val="16"/>
              </w:rPr>
            </w:pPr>
          </w:p>
        </w:tc>
      </w:tr>
      <w:tr w:rsidR="004F126B" w:rsidRPr="00486123" w14:paraId="469D89C2"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37B95020"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2</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43B1CB"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Ասֆալտբետոնե ծածկույթի փոսային նորոգում մինչև 25 քմ մակերեսով  , h=5 սմ / ասֆալտբետոնի եզրերը կտրել, հիմքը մաքրել, կտրված հատվածները երեսպատել բիտումով, այնուհետև լցնել ասֆալտբետոն և գլդոնել։ Ремонт асфальтобетонного покрытия ямы до 25 кв.м. поверхность, h=5см/ обрезать края асфальтобетона, зачистить основание, места срезов замазать битумом, после этого залить a/бетоном и прикатать</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F088E3D"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6459DAB"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1200</w:t>
            </w:r>
          </w:p>
        </w:tc>
        <w:tc>
          <w:tcPr>
            <w:tcW w:w="1675" w:type="dxa"/>
            <w:vMerge w:val="restart"/>
            <w:tcBorders>
              <w:top w:val="nil"/>
              <w:left w:val="single" w:sz="4" w:space="0" w:color="auto"/>
              <w:bottom w:val="single" w:sz="4" w:space="0" w:color="000000"/>
              <w:right w:val="single" w:sz="4" w:space="0" w:color="auto"/>
            </w:tcBorders>
            <w:vAlign w:val="center"/>
            <w:hideMark/>
          </w:tcPr>
          <w:p w14:paraId="07BE64FE"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5.01000</w:t>
            </w:r>
          </w:p>
        </w:tc>
        <w:tc>
          <w:tcPr>
            <w:tcW w:w="1643" w:type="dxa"/>
            <w:vMerge w:val="restart"/>
            <w:tcBorders>
              <w:top w:val="nil"/>
              <w:left w:val="single" w:sz="4" w:space="0" w:color="auto"/>
              <w:bottom w:val="single" w:sz="4" w:space="0" w:color="000000"/>
              <w:right w:val="single" w:sz="4" w:space="0" w:color="auto"/>
            </w:tcBorders>
            <w:vAlign w:val="center"/>
            <w:hideMark/>
          </w:tcPr>
          <w:p w14:paraId="2E351CC5"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6012.0000</w:t>
            </w:r>
          </w:p>
        </w:tc>
      </w:tr>
      <w:tr w:rsidR="004F126B" w:rsidRPr="00486123" w14:paraId="2B88D8A1" w14:textId="77777777" w:rsidTr="004F126B">
        <w:trPr>
          <w:trHeight w:val="690"/>
        </w:trPr>
        <w:tc>
          <w:tcPr>
            <w:tcW w:w="459" w:type="dxa"/>
            <w:vMerge/>
            <w:tcBorders>
              <w:top w:val="nil"/>
              <w:left w:val="single" w:sz="4" w:space="0" w:color="auto"/>
              <w:bottom w:val="single" w:sz="4" w:space="0" w:color="000000"/>
              <w:right w:val="single" w:sz="4" w:space="0" w:color="auto"/>
            </w:tcBorders>
            <w:vAlign w:val="center"/>
            <w:hideMark/>
          </w:tcPr>
          <w:p w14:paraId="24BAA94D"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7FDAFF0"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4A53502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937747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F7CA45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BB9A201" w14:textId="77777777" w:rsidR="004F126B" w:rsidRPr="00486123" w:rsidRDefault="004F126B" w:rsidP="001E23D2">
            <w:pPr>
              <w:rPr>
                <w:rFonts w:ascii="GHEA Grapalat" w:hAnsi="GHEA Grapalat" w:cs="Arial"/>
                <w:b/>
                <w:bCs/>
                <w:sz w:val="16"/>
                <w:szCs w:val="16"/>
              </w:rPr>
            </w:pPr>
          </w:p>
        </w:tc>
      </w:tr>
      <w:tr w:rsidR="004F126B" w:rsidRPr="00486123" w14:paraId="6D39D028" w14:textId="77777777" w:rsidTr="004F126B">
        <w:trPr>
          <w:trHeight w:val="765"/>
        </w:trPr>
        <w:tc>
          <w:tcPr>
            <w:tcW w:w="459" w:type="dxa"/>
            <w:vMerge/>
            <w:tcBorders>
              <w:top w:val="nil"/>
              <w:left w:val="single" w:sz="4" w:space="0" w:color="auto"/>
              <w:bottom w:val="single" w:sz="4" w:space="0" w:color="000000"/>
              <w:right w:val="single" w:sz="4" w:space="0" w:color="auto"/>
            </w:tcBorders>
            <w:vAlign w:val="center"/>
            <w:hideMark/>
          </w:tcPr>
          <w:p w14:paraId="3BEB714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26593FF"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DEB8A5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027B466"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3E40AA1C"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1CAD427" w14:textId="77777777" w:rsidR="004F126B" w:rsidRPr="00486123" w:rsidRDefault="004F126B" w:rsidP="001E23D2">
            <w:pPr>
              <w:rPr>
                <w:rFonts w:ascii="GHEA Grapalat" w:hAnsi="GHEA Grapalat" w:cs="Arial"/>
                <w:b/>
                <w:bCs/>
                <w:sz w:val="16"/>
                <w:szCs w:val="16"/>
              </w:rPr>
            </w:pPr>
          </w:p>
        </w:tc>
      </w:tr>
      <w:tr w:rsidR="004F126B" w:rsidRPr="00486123" w14:paraId="0E9BBAA5" w14:textId="77777777" w:rsidTr="004F126B">
        <w:trPr>
          <w:trHeight w:val="489"/>
        </w:trPr>
        <w:tc>
          <w:tcPr>
            <w:tcW w:w="459" w:type="dxa"/>
            <w:vMerge/>
            <w:tcBorders>
              <w:top w:val="nil"/>
              <w:left w:val="single" w:sz="4" w:space="0" w:color="auto"/>
              <w:bottom w:val="single" w:sz="4" w:space="0" w:color="000000"/>
              <w:right w:val="single" w:sz="4" w:space="0" w:color="auto"/>
            </w:tcBorders>
            <w:vAlign w:val="center"/>
            <w:hideMark/>
          </w:tcPr>
          <w:p w14:paraId="5DF36F43"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F004A5C"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9319047"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D78BA00"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B84736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334C3BB7" w14:textId="77777777" w:rsidR="004F126B" w:rsidRPr="00486123" w:rsidRDefault="004F126B" w:rsidP="001E23D2">
            <w:pPr>
              <w:rPr>
                <w:rFonts w:ascii="GHEA Grapalat" w:hAnsi="GHEA Grapalat" w:cs="Arial"/>
                <w:b/>
                <w:bCs/>
                <w:sz w:val="16"/>
                <w:szCs w:val="16"/>
              </w:rPr>
            </w:pPr>
          </w:p>
        </w:tc>
      </w:tr>
      <w:tr w:rsidR="004F126B" w:rsidRPr="00486123" w14:paraId="12902475"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0753F348"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3</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A8D27F"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 xml:space="preserve">Մանրահատիկ ասֆալտբետոնե ծածկույթի իրականացում 3սմ հաստությամբ  /մայթերում/     </w:t>
            </w:r>
            <w:r w:rsidRPr="00486123">
              <w:rPr>
                <w:rFonts w:ascii="GHEA Grapalat" w:hAnsi="GHEA Grapalat" w:cs="Arial"/>
                <w:sz w:val="16"/>
                <w:szCs w:val="16"/>
              </w:rPr>
              <w:br/>
              <w:t>Выполнение мелкозернистого асфальтобетонного покрытия толщиной 3 см. /в тратуарах/</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9A01498"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D430FD8"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285</w:t>
            </w:r>
          </w:p>
        </w:tc>
        <w:tc>
          <w:tcPr>
            <w:tcW w:w="1675" w:type="dxa"/>
            <w:vMerge w:val="restart"/>
            <w:tcBorders>
              <w:top w:val="nil"/>
              <w:left w:val="single" w:sz="4" w:space="0" w:color="auto"/>
              <w:bottom w:val="single" w:sz="4" w:space="0" w:color="000000"/>
              <w:right w:val="single" w:sz="4" w:space="0" w:color="auto"/>
            </w:tcBorders>
            <w:vAlign w:val="center"/>
            <w:hideMark/>
          </w:tcPr>
          <w:p w14:paraId="60C3986D"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2.68000</w:t>
            </w:r>
          </w:p>
        </w:tc>
        <w:tc>
          <w:tcPr>
            <w:tcW w:w="1643" w:type="dxa"/>
            <w:vMerge w:val="restart"/>
            <w:tcBorders>
              <w:top w:val="nil"/>
              <w:left w:val="single" w:sz="4" w:space="0" w:color="auto"/>
              <w:bottom w:val="single" w:sz="4" w:space="0" w:color="000000"/>
              <w:right w:val="single" w:sz="4" w:space="0" w:color="auto"/>
            </w:tcBorders>
            <w:vAlign w:val="center"/>
            <w:hideMark/>
          </w:tcPr>
          <w:p w14:paraId="4ABB67F6"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763.8000</w:t>
            </w:r>
          </w:p>
        </w:tc>
      </w:tr>
      <w:tr w:rsidR="004F126B" w:rsidRPr="00486123" w14:paraId="3DA79A72"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3ED3590C"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D0BF235"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E57B4B7"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5BCCC09"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6EC634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5A8F40F" w14:textId="77777777" w:rsidR="004F126B" w:rsidRPr="00486123" w:rsidRDefault="004F126B" w:rsidP="001E23D2">
            <w:pPr>
              <w:rPr>
                <w:rFonts w:ascii="GHEA Grapalat" w:hAnsi="GHEA Grapalat" w:cs="Arial"/>
                <w:b/>
                <w:bCs/>
                <w:sz w:val="16"/>
                <w:szCs w:val="16"/>
              </w:rPr>
            </w:pPr>
          </w:p>
        </w:tc>
      </w:tr>
      <w:tr w:rsidR="004F126B" w:rsidRPr="00486123" w14:paraId="56EFC16F"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1DCEDB0"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39776D0"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4B60FC3"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7876B9B"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137E2E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2808068B" w14:textId="77777777" w:rsidR="004F126B" w:rsidRPr="00486123" w:rsidRDefault="004F126B" w:rsidP="001E23D2">
            <w:pPr>
              <w:rPr>
                <w:rFonts w:ascii="GHEA Grapalat" w:hAnsi="GHEA Grapalat" w:cs="Arial"/>
                <w:b/>
                <w:bCs/>
                <w:sz w:val="16"/>
                <w:szCs w:val="16"/>
              </w:rPr>
            </w:pPr>
          </w:p>
        </w:tc>
      </w:tr>
      <w:tr w:rsidR="004F126B" w:rsidRPr="00486123" w14:paraId="2EA04B11"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6DCAF58"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1B3F8BA7"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FDD407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5FFC571"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0464536"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72D9F531" w14:textId="77777777" w:rsidR="004F126B" w:rsidRPr="00486123" w:rsidRDefault="004F126B" w:rsidP="001E23D2">
            <w:pPr>
              <w:rPr>
                <w:rFonts w:ascii="GHEA Grapalat" w:hAnsi="GHEA Grapalat" w:cs="Arial"/>
                <w:b/>
                <w:bCs/>
                <w:sz w:val="16"/>
                <w:szCs w:val="16"/>
              </w:rPr>
            </w:pPr>
          </w:p>
        </w:tc>
      </w:tr>
      <w:tr w:rsidR="004F126B" w:rsidRPr="00486123" w14:paraId="204CB9E1"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566CA52A"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4</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091BDE"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 xml:space="preserve">Մակերևույթային փոշեզրկում և մշակում բիտումային էմուլսիայով 0,6լ/մ2 ի լցում խճի վրա    Обеспыливание поверхности и обработка </w:t>
            </w:r>
            <w:r w:rsidRPr="00486123">
              <w:rPr>
                <w:rFonts w:ascii="GHEA Grapalat" w:hAnsi="GHEA Grapalat" w:cs="Arial"/>
                <w:sz w:val="16"/>
                <w:szCs w:val="16"/>
              </w:rPr>
              <w:lastRenderedPageBreak/>
              <w:t>битумной эмульсией 0,6л/м2 с заливкой на щебень</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57EE4CB"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lastRenderedPageBreak/>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01C3516"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18000</w:t>
            </w:r>
          </w:p>
        </w:tc>
        <w:tc>
          <w:tcPr>
            <w:tcW w:w="1675" w:type="dxa"/>
            <w:vMerge w:val="restart"/>
            <w:tcBorders>
              <w:top w:val="nil"/>
              <w:left w:val="single" w:sz="4" w:space="0" w:color="auto"/>
              <w:bottom w:val="single" w:sz="4" w:space="0" w:color="000000"/>
              <w:right w:val="single" w:sz="4" w:space="0" w:color="auto"/>
            </w:tcBorders>
            <w:vAlign w:val="center"/>
            <w:hideMark/>
          </w:tcPr>
          <w:p w14:paraId="752D51D9"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0.26000</w:t>
            </w:r>
          </w:p>
        </w:tc>
        <w:tc>
          <w:tcPr>
            <w:tcW w:w="1643" w:type="dxa"/>
            <w:vMerge w:val="restart"/>
            <w:tcBorders>
              <w:top w:val="nil"/>
              <w:left w:val="single" w:sz="4" w:space="0" w:color="auto"/>
              <w:bottom w:val="single" w:sz="4" w:space="0" w:color="000000"/>
              <w:right w:val="single" w:sz="4" w:space="0" w:color="auto"/>
            </w:tcBorders>
            <w:vAlign w:val="center"/>
            <w:hideMark/>
          </w:tcPr>
          <w:p w14:paraId="66A9EF43"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4680.0000</w:t>
            </w:r>
          </w:p>
        </w:tc>
      </w:tr>
      <w:tr w:rsidR="004F126B" w:rsidRPr="00486123" w14:paraId="31AFF3AC"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3A83ACBA"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8863A0E"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006E06CD"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807A68A"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788CBB3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9F75CCD" w14:textId="77777777" w:rsidR="004F126B" w:rsidRPr="00486123" w:rsidRDefault="004F126B" w:rsidP="001E23D2">
            <w:pPr>
              <w:rPr>
                <w:rFonts w:ascii="GHEA Grapalat" w:hAnsi="GHEA Grapalat" w:cs="Arial"/>
                <w:b/>
                <w:bCs/>
                <w:sz w:val="16"/>
                <w:szCs w:val="16"/>
              </w:rPr>
            </w:pPr>
          </w:p>
        </w:tc>
      </w:tr>
      <w:tr w:rsidR="004F126B" w:rsidRPr="00486123" w14:paraId="1228CEE4"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623E719"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A658D36"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4E7365E"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451DA79D"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DB4085B"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EB14821" w14:textId="77777777" w:rsidR="004F126B" w:rsidRPr="00486123" w:rsidRDefault="004F126B" w:rsidP="001E23D2">
            <w:pPr>
              <w:rPr>
                <w:rFonts w:ascii="GHEA Grapalat" w:hAnsi="GHEA Grapalat" w:cs="Arial"/>
                <w:b/>
                <w:bCs/>
                <w:sz w:val="16"/>
                <w:szCs w:val="16"/>
              </w:rPr>
            </w:pPr>
          </w:p>
        </w:tc>
      </w:tr>
      <w:tr w:rsidR="004F126B" w:rsidRPr="00486123" w14:paraId="4B5D7694" w14:textId="77777777" w:rsidTr="004F126B">
        <w:trPr>
          <w:trHeight w:val="480"/>
        </w:trPr>
        <w:tc>
          <w:tcPr>
            <w:tcW w:w="459" w:type="dxa"/>
            <w:vMerge/>
            <w:tcBorders>
              <w:top w:val="nil"/>
              <w:left w:val="single" w:sz="4" w:space="0" w:color="auto"/>
              <w:bottom w:val="single" w:sz="4" w:space="0" w:color="000000"/>
              <w:right w:val="single" w:sz="4" w:space="0" w:color="auto"/>
            </w:tcBorders>
            <w:vAlign w:val="center"/>
            <w:hideMark/>
          </w:tcPr>
          <w:p w14:paraId="4295BD72"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591963C"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3D3D2AC7"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E9EE9D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17E8765"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E1D0BE0" w14:textId="77777777" w:rsidR="004F126B" w:rsidRPr="00486123" w:rsidRDefault="004F126B" w:rsidP="001E23D2">
            <w:pPr>
              <w:rPr>
                <w:rFonts w:ascii="GHEA Grapalat" w:hAnsi="GHEA Grapalat" w:cs="Arial"/>
                <w:b/>
                <w:bCs/>
                <w:sz w:val="16"/>
                <w:szCs w:val="16"/>
              </w:rPr>
            </w:pPr>
          </w:p>
        </w:tc>
      </w:tr>
      <w:tr w:rsidR="004F126B" w:rsidRPr="00486123" w14:paraId="27FB513B"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5B9ADC50"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5</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02CD04"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 xml:space="preserve">Մանրահատիկ ասֆալտբետոնե ծածկույթի իրականացում 4սմ հաստությամբ    </w:t>
            </w:r>
            <w:r w:rsidRPr="00486123">
              <w:rPr>
                <w:rFonts w:ascii="GHEA Grapalat" w:hAnsi="GHEA Grapalat" w:cs="Arial"/>
                <w:sz w:val="16"/>
                <w:szCs w:val="16"/>
              </w:rPr>
              <w:br/>
              <w:t>Выполнение мелкозернистого асфальтобетонного покрытия толщиной 4см</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97FF822"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D5EF67D"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18000</w:t>
            </w:r>
          </w:p>
        </w:tc>
        <w:tc>
          <w:tcPr>
            <w:tcW w:w="1675" w:type="dxa"/>
            <w:vMerge w:val="restart"/>
            <w:tcBorders>
              <w:top w:val="nil"/>
              <w:left w:val="single" w:sz="4" w:space="0" w:color="auto"/>
              <w:bottom w:val="single" w:sz="4" w:space="0" w:color="000000"/>
              <w:right w:val="single" w:sz="4" w:space="0" w:color="auto"/>
            </w:tcBorders>
            <w:vAlign w:val="center"/>
            <w:hideMark/>
          </w:tcPr>
          <w:p w14:paraId="0F22CD7D"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4.12000</w:t>
            </w:r>
          </w:p>
        </w:tc>
        <w:tc>
          <w:tcPr>
            <w:tcW w:w="1643" w:type="dxa"/>
            <w:vMerge w:val="restart"/>
            <w:tcBorders>
              <w:top w:val="nil"/>
              <w:left w:val="single" w:sz="4" w:space="0" w:color="auto"/>
              <w:bottom w:val="single" w:sz="4" w:space="0" w:color="000000"/>
              <w:right w:val="single" w:sz="4" w:space="0" w:color="auto"/>
            </w:tcBorders>
            <w:vAlign w:val="center"/>
            <w:hideMark/>
          </w:tcPr>
          <w:p w14:paraId="4531F11A"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74160.0000</w:t>
            </w:r>
          </w:p>
        </w:tc>
      </w:tr>
      <w:tr w:rsidR="004F126B" w:rsidRPr="00486123" w14:paraId="644362B0"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F6815A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713A3FA"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7866E7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B495B86"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848DA4D"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DEBA5C5" w14:textId="77777777" w:rsidR="004F126B" w:rsidRPr="00486123" w:rsidRDefault="004F126B" w:rsidP="001E23D2">
            <w:pPr>
              <w:rPr>
                <w:rFonts w:ascii="GHEA Grapalat" w:hAnsi="GHEA Grapalat" w:cs="Arial"/>
                <w:b/>
                <w:bCs/>
                <w:sz w:val="16"/>
                <w:szCs w:val="16"/>
              </w:rPr>
            </w:pPr>
          </w:p>
        </w:tc>
      </w:tr>
      <w:tr w:rsidR="004F126B" w:rsidRPr="00486123" w14:paraId="4036AF2D"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82DD7E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1C063DA"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CC37F1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2F011A3"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2EE18A75"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D898817" w14:textId="77777777" w:rsidR="004F126B" w:rsidRPr="00486123" w:rsidRDefault="004F126B" w:rsidP="001E23D2">
            <w:pPr>
              <w:rPr>
                <w:rFonts w:ascii="GHEA Grapalat" w:hAnsi="GHEA Grapalat" w:cs="Arial"/>
                <w:b/>
                <w:bCs/>
                <w:sz w:val="16"/>
                <w:szCs w:val="16"/>
              </w:rPr>
            </w:pPr>
          </w:p>
        </w:tc>
      </w:tr>
      <w:tr w:rsidR="004F126B" w:rsidRPr="00486123" w14:paraId="75EE21A8" w14:textId="77777777" w:rsidTr="004F126B">
        <w:trPr>
          <w:trHeight w:val="282"/>
        </w:trPr>
        <w:tc>
          <w:tcPr>
            <w:tcW w:w="459" w:type="dxa"/>
            <w:vMerge/>
            <w:tcBorders>
              <w:top w:val="nil"/>
              <w:left w:val="single" w:sz="4" w:space="0" w:color="auto"/>
              <w:bottom w:val="single" w:sz="4" w:space="0" w:color="000000"/>
              <w:right w:val="single" w:sz="4" w:space="0" w:color="auto"/>
            </w:tcBorders>
            <w:vAlign w:val="center"/>
            <w:hideMark/>
          </w:tcPr>
          <w:p w14:paraId="0CEB1C81"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32B13B75"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442D2FE"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2A52BC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358DFC90"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231EF6C8" w14:textId="77777777" w:rsidR="004F126B" w:rsidRPr="00486123" w:rsidRDefault="004F126B" w:rsidP="001E23D2">
            <w:pPr>
              <w:rPr>
                <w:rFonts w:ascii="GHEA Grapalat" w:hAnsi="GHEA Grapalat" w:cs="Arial"/>
                <w:b/>
                <w:bCs/>
                <w:sz w:val="16"/>
                <w:szCs w:val="16"/>
              </w:rPr>
            </w:pPr>
          </w:p>
        </w:tc>
      </w:tr>
      <w:tr w:rsidR="004F126B" w:rsidRPr="00486123" w14:paraId="0FD19A0D" w14:textId="77777777" w:rsidTr="004F126B">
        <w:trPr>
          <w:trHeight w:val="450"/>
        </w:trPr>
        <w:tc>
          <w:tcPr>
            <w:tcW w:w="459" w:type="dxa"/>
            <w:vMerge w:val="restart"/>
            <w:tcBorders>
              <w:top w:val="nil"/>
              <w:left w:val="single" w:sz="4" w:space="0" w:color="auto"/>
              <w:bottom w:val="single" w:sz="4" w:space="0" w:color="000000"/>
              <w:right w:val="single" w:sz="4" w:space="0" w:color="auto"/>
            </w:tcBorders>
            <w:noWrap/>
            <w:vAlign w:val="center"/>
            <w:hideMark/>
          </w:tcPr>
          <w:p w14:paraId="4B8E236A"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6</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F17D3D"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5-7 սմ  հաստությամբ  խճե շերտի իրականացում</w:t>
            </w:r>
            <w:r w:rsidRPr="00486123">
              <w:rPr>
                <w:rFonts w:ascii="GHEA Grapalat" w:hAnsi="GHEA Grapalat" w:cs="Arial"/>
                <w:sz w:val="16"/>
                <w:szCs w:val="16"/>
              </w:rPr>
              <w:br/>
              <w:t>Выполнение слоя гравия толщиной 5-7 см.</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95E5DEF"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4466C52"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1800</w:t>
            </w:r>
          </w:p>
        </w:tc>
        <w:tc>
          <w:tcPr>
            <w:tcW w:w="1675" w:type="dxa"/>
            <w:vMerge w:val="restart"/>
            <w:tcBorders>
              <w:top w:val="nil"/>
              <w:left w:val="single" w:sz="4" w:space="0" w:color="auto"/>
              <w:bottom w:val="single" w:sz="4" w:space="0" w:color="000000"/>
              <w:right w:val="single" w:sz="4" w:space="0" w:color="auto"/>
            </w:tcBorders>
            <w:vAlign w:val="center"/>
            <w:hideMark/>
          </w:tcPr>
          <w:p w14:paraId="2CB65F1B"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1.03000</w:t>
            </w:r>
          </w:p>
        </w:tc>
        <w:tc>
          <w:tcPr>
            <w:tcW w:w="1643" w:type="dxa"/>
            <w:vMerge w:val="restart"/>
            <w:tcBorders>
              <w:top w:val="nil"/>
              <w:left w:val="single" w:sz="4" w:space="0" w:color="auto"/>
              <w:bottom w:val="single" w:sz="4" w:space="0" w:color="000000"/>
              <w:right w:val="single" w:sz="4" w:space="0" w:color="auto"/>
            </w:tcBorders>
            <w:vAlign w:val="center"/>
            <w:hideMark/>
          </w:tcPr>
          <w:p w14:paraId="6B6B5610"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1854.0000</w:t>
            </w:r>
          </w:p>
        </w:tc>
      </w:tr>
      <w:tr w:rsidR="004F126B" w:rsidRPr="00486123" w14:paraId="5E9309CA"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770FB079"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FF2044D"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29BB8A4"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B074E08"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2497CD2"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8465E0E" w14:textId="77777777" w:rsidR="004F126B" w:rsidRPr="00486123" w:rsidRDefault="004F126B" w:rsidP="001E23D2">
            <w:pPr>
              <w:rPr>
                <w:rFonts w:ascii="GHEA Grapalat" w:hAnsi="GHEA Grapalat" w:cs="Arial"/>
                <w:b/>
                <w:bCs/>
                <w:sz w:val="16"/>
                <w:szCs w:val="16"/>
              </w:rPr>
            </w:pPr>
          </w:p>
        </w:tc>
      </w:tr>
      <w:tr w:rsidR="004F126B" w:rsidRPr="00486123" w14:paraId="31D3E975"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9EB67E5"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6FD8A0A"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7A59746"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6A912A7"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F3D4950"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D326831" w14:textId="77777777" w:rsidR="004F126B" w:rsidRPr="00486123" w:rsidRDefault="004F126B" w:rsidP="001E23D2">
            <w:pPr>
              <w:rPr>
                <w:rFonts w:ascii="GHEA Grapalat" w:hAnsi="GHEA Grapalat" w:cs="Arial"/>
                <w:b/>
                <w:bCs/>
                <w:sz w:val="16"/>
                <w:szCs w:val="16"/>
              </w:rPr>
            </w:pPr>
          </w:p>
        </w:tc>
      </w:tr>
      <w:tr w:rsidR="004F126B" w:rsidRPr="00486123" w14:paraId="1B235C79"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29AFF630"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E844A41"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421900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69E61E2"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51E0E0A"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D0D87E6" w14:textId="77777777" w:rsidR="004F126B" w:rsidRPr="00486123" w:rsidRDefault="004F126B" w:rsidP="001E23D2">
            <w:pPr>
              <w:rPr>
                <w:rFonts w:ascii="GHEA Grapalat" w:hAnsi="GHEA Grapalat" w:cs="Arial"/>
                <w:b/>
                <w:bCs/>
                <w:sz w:val="16"/>
                <w:szCs w:val="16"/>
              </w:rPr>
            </w:pPr>
          </w:p>
        </w:tc>
      </w:tr>
      <w:tr w:rsidR="004F126B" w:rsidRPr="00486123" w14:paraId="27E9999E" w14:textId="77777777" w:rsidTr="004F126B">
        <w:trPr>
          <w:trHeight w:val="276"/>
        </w:trPr>
        <w:tc>
          <w:tcPr>
            <w:tcW w:w="459" w:type="dxa"/>
            <w:vMerge w:val="restart"/>
            <w:tcBorders>
              <w:top w:val="nil"/>
              <w:left w:val="single" w:sz="4" w:space="0" w:color="auto"/>
              <w:bottom w:val="single" w:sz="4" w:space="0" w:color="auto"/>
              <w:right w:val="single" w:sz="4" w:space="0" w:color="auto"/>
            </w:tcBorders>
            <w:noWrap/>
            <w:vAlign w:val="center"/>
            <w:hideMark/>
          </w:tcPr>
          <w:p w14:paraId="369F403C"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701311"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Դիտահոր  люк</w:t>
            </w:r>
          </w:p>
        </w:tc>
        <w:tc>
          <w:tcPr>
            <w:tcW w:w="110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9841C6"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1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203786"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675" w:type="dxa"/>
            <w:vMerge w:val="restart"/>
            <w:tcBorders>
              <w:top w:val="nil"/>
              <w:left w:val="single" w:sz="4" w:space="0" w:color="auto"/>
              <w:bottom w:val="single" w:sz="4" w:space="0" w:color="auto"/>
              <w:right w:val="single" w:sz="4" w:space="0" w:color="auto"/>
            </w:tcBorders>
            <w:vAlign w:val="center"/>
            <w:hideMark/>
          </w:tcPr>
          <w:p w14:paraId="2EFEED6B" w14:textId="77777777" w:rsidR="004F126B" w:rsidRPr="00486123" w:rsidRDefault="004F126B" w:rsidP="001E23D2">
            <w:pPr>
              <w:jc w:val="center"/>
              <w:rPr>
                <w:rFonts w:ascii="GHEA Grapalat" w:hAnsi="GHEA Grapalat" w:cs="Arial"/>
                <w:b/>
                <w:bCs/>
                <w:sz w:val="16"/>
                <w:szCs w:val="16"/>
              </w:rPr>
            </w:pPr>
            <w:r w:rsidRPr="00486123">
              <w:rPr>
                <w:rFonts w:ascii="Calibri" w:hAnsi="Calibri" w:cs="Calibri"/>
                <w:b/>
                <w:bCs/>
                <w:sz w:val="16"/>
                <w:szCs w:val="16"/>
              </w:rPr>
              <w:t> </w:t>
            </w:r>
          </w:p>
        </w:tc>
        <w:tc>
          <w:tcPr>
            <w:tcW w:w="1643" w:type="dxa"/>
            <w:vMerge w:val="restart"/>
            <w:tcBorders>
              <w:top w:val="nil"/>
              <w:left w:val="single" w:sz="4" w:space="0" w:color="auto"/>
              <w:bottom w:val="single" w:sz="4" w:space="0" w:color="auto"/>
              <w:right w:val="single" w:sz="4" w:space="0" w:color="auto"/>
            </w:tcBorders>
            <w:vAlign w:val="center"/>
            <w:hideMark/>
          </w:tcPr>
          <w:p w14:paraId="04E6DE44" w14:textId="77777777" w:rsidR="004F126B" w:rsidRPr="00486123" w:rsidRDefault="004F126B" w:rsidP="001E23D2">
            <w:pPr>
              <w:jc w:val="center"/>
              <w:rPr>
                <w:rFonts w:ascii="GHEA Grapalat" w:hAnsi="GHEA Grapalat" w:cs="Arial"/>
                <w:b/>
                <w:bCs/>
                <w:sz w:val="16"/>
                <w:szCs w:val="16"/>
              </w:rPr>
            </w:pPr>
            <w:r w:rsidRPr="00486123">
              <w:rPr>
                <w:rFonts w:ascii="Calibri" w:hAnsi="Calibri" w:cs="Calibri"/>
                <w:b/>
                <w:bCs/>
                <w:sz w:val="16"/>
                <w:szCs w:val="16"/>
              </w:rPr>
              <w:t> </w:t>
            </w:r>
          </w:p>
        </w:tc>
      </w:tr>
      <w:tr w:rsidR="004F126B" w:rsidRPr="00486123" w14:paraId="0D59DB58" w14:textId="77777777" w:rsidTr="004F126B">
        <w:trPr>
          <w:trHeight w:val="276"/>
        </w:trPr>
        <w:tc>
          <w:tcPr>
            <w:tcW w:w="459" w:type="dxa"/>
            <w:vMerge/>
            <w:tcBorders>
              <w:top w:val="nil"/>
              <w:left w:val="single" w:sz="4" w:space="0" w:color="auto"/>
              <w:bottom w:val="single" w:sz="4" w:space="0" w:color="auto"/>
              <w:right w:val="single" w:sz="4" w:space="0" w:color="auto"/>
            </w:tcBorders>
            <w:vAlign w:val="center"/>
            <w:hideMark/>
          </w:tcPr>
          <w:p w14:paraId="47B6FDBE"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2313678" w14:textId="77777777" w:rsidR="004F126B" w:rsidRPr="00486123" w:rsidRDefault="004F126B" w:rsidP="001E23D2">
            <w:pPr>
              <w:rPr>
                <w:rFonts w:ascii="GHEA Grapalat" w:hAnsi="GHEA Grapalat" w:cs="Arial"/>
                <w:b/>
                <w:bCs/>
                <w:sz w:val="16"/>
                <w:szCs w:val="16"/>
              </w:rPr>
            </w:pPr>
          </w:p>
        </w:tc>
        <w:tc>
          <w:tcPr>
            <w:tcW w:w="1103" w:type="dxa"/>
            <w:vMerge/>
            <w:tcBorders>
              <w:top w:val="nil"/>
              <w:left w:val="single" w:sz="4" w:space="0" w:color="auto"/>
              <w:bottom w:val="single" w:sz="4" w:space="0" w:color="auto"/>
              <w:right w:val="single" w:sz="4" w:space="0" w:color="auto"/>
            </w:tcBorders>
            <w:vAlign w:val="center"/>
            <w:hideMark/>
          </w:tcPr>
          <w:p w14:paraId="4503684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auto"/>
              <w:right w:val="single" w:sz="4" w:space="0" w:color="auto"/>
            </w:tcBorders>
            <w:vAlign w:val="center"/>
            <w:hideMark/>
          </w:tcPr>
          <w:p w14:paraId="2EC3EE44"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14:paraId="2D988052"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auto"/>
              <w:right w:val="single" w:sz="4" w:space="0" w:color="auto"/>
            </w:tcBorders>
            <w:vAlign w:val="center"/>
            <w:hideMark/>
          </w:tcPr>
          <w:p w14:paraId="4E7F868E" w14:textId="77777777" w:rsidR="004F126B" w:rsidRPr="00486123" w:rsidRDefault="004F126B" w:rsidP="001E23D2">
            <w:pPr>
              <w:rPr>
                <w:rFonts w:ascii="GHEA Grapalat" w:hAnsi="GHEA Grapalat" w:cs="Arial"/>
                <w:b/>
                <w:bCs/>
                <w:sz w:val="16"/>
                <w:szCs w:val="16"/>
              </w:rPr>
            </w:pPr>
          </w:p>
        </w:tc>
      </w:tr>
      <w:tr w:rsidR="004F126B" w:rsidRPr="00486123" w14:paraId="5BA28464"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4B4065B5"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1</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8AA713"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Ասֆալտբետոնե շերտի քանդում/50քմ/   Снос асфальтобетонного покрытия /50քմ/</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23840F8"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21455C"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2.5</w:t>
            </w:r>
          </w:p>
        </w:tc>
        <w:tc>
          <w:tcPr>
            <w:tcW w:w="1675" w:type="dxa"/>
            <w:vMerge w:val="restart"/>
            <w:tcBorders>
              <w:top w:val="nil"/>
              <w:left w:val="single" w:sz="4" w:space="0" w:color="auto"/>
              <w:bottom w:val="single" w:sz="4" w:space="0" w:color="000000"/>
              <w:right w:val="single" w:sz="4" w:space="0" w:color="auto"/>
            </w:tcBorders>
            <w:vAlign w:val="center"/>
            <w:hideMark/>
          </w:tcPr>
          <w:p w14:paraId="4E6EA281"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4.92000</w:t>
            </w:r>
          </w:p>
        </w:tc>
        <w:tc>
          <w:tcPr>
            <w:tcW w:w="1643" w:type="dxa"/>
            <w:vMerge w:val="restart"/>
            <w:tcBorders>
              <w:top w:val="nil"/>
              <w:left w:val="single" w:sz="4" w:space="0" w:color="auto"/>
              <w:bottom w:val="single" w:sz="4" w:space="0" w:color="000000"/>
              <w:right w:val="single" w:sz="4" w:space="0" w:color="auto"/>
            </w:tcBorders>
            <w:vAlign w:val="center"/>
            <w:hideMark/>
          </w:tcPr>
          <w:p w14:paraId="055CFEAA"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12.3000</w:t>
            </w:r>
          </w:p>
        </w:tc>
      </w:tr>
      <w:tr w:rsidR="004F126B" w:rsidRPr="00486123" w14:paraId="1D49D128"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4BDD8DB"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2350BF3"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48181A3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FB22E2F"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1A2A421"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677F64C5" w14:textId="77777777" w:rsidR="004F126B" w:rsidRPr="00486123" w:rsidRDefault="004F126B" w:rsidP="001E23D2">
            <w:pPr>
              <w:rPr>
                <w:rFonts w:ascii="GHEA Grapalat" w:hAnsi="GHEA Grapalat" w:cs="Arial"/>
                <w:b/>
                <w:bCs/>
                <w:sz w:val="16"/>
                <w:szCs w:val="16"/>
              </w:rPr>
            </w:pPr>
          </w:p>
        </w:tc>
      </w:tr>
      <w:tr w:rsidR="004F126B" w:rsidRPr="00486123" w14:paraId="42A82769"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33E99B1D"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3F06820"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8D75D21"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91C9C18"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399D2E25"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E000AB8" w14:textId="77777777" w:rsidR="004F126B" w:rsidRPr="00486123" w:rsidRDefault="004F126B" w:rsidP="001E23D2">
            <w:pPr>
              <w:rPr>
                <w:rFonts w:ascii="GHEA Grapalat" w:hAnsi="GHEA Grapalat" w:cs="Arial"/>
                <w:b/>
                <w:bCs/>
                <w:sz w:val="16"/>
                <w:szCs w:val="16"/>
              </w:rPr>
            </w:pPr>
          </w:p>
        </w:tc>
      </w:tr>
      <w:tr w:rsidR="004F126B" w:rsidRPr="00486123" w14:paraId="3D3CB547"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7FCB692"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4F4C732"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D8A9FED"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4A265456"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3B7E503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77D83A2D" w14:textId="77777777" w:rsidR="004F126B" w:rsidRPr="00486123" w:rsidRDefault="004F126B" w:rsidP="001E23D2">
            <w:pPr>
              <w:rPr>
                <w:rFonts w:ascii="GHEA Grapalat" w:hAnsi="GHEA Grapalat" w:cs="Arial"/>
                <w:b/>
                <w:bCs/>
                <w:sz w:val="16"/>
                <w:szCs w:val="16"/>
              </w:rPr>
            </w:pPr>
          </w:p>
        </w:tc>
      </w:tr>
      <w:tr w:rsidR="004F126B" w:rsidRPr="00486123" w14:paraId="4093AC1E"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5D03320B"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2</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A3B440"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Հանքաձյութով տոգորված խճային ծածկույթների քանդում/50քմ</w:t>
            </w:r>
            <w:r w:rsidRPr="00486123">
              <w:rPr>
                <w:rFonts w:ascii="GHEA Grapalat" w:hAnsi="GHEA Grapalat" w:cs="Arial"/>
                <w:sz w:val="16"/>
                <w:szCs w:val="16"/>
              </w:rPr>
              <w:br/>
              <w:t>Снос битумно-битумной пропитки</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946D670"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D9D62B3"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6</w:t>
            </w:r>
          </w:p>
        </w:tc>
        <w:tc>
          <w:tcPr>
            <w:tcW w:w="1675" w:type="dxa"/>
            <w:vMerge w:val="restart"/>
            <w:tcBorders>
              <w:top w:val="nil"/>
              <w:left w:val="single" w:sz="4" w:space="0" w:color="auto"/>
              <w:bottom w:val="single" w:sz="4" w:space="0" w:color="000000"/>
              <w:right w:val="single" w:sz="4" w:space="0" w:color="auto"/>
            </w:tcBorders>
            <w:vAlign w:val="center"/>
            <w:hideMark/>
          </w:tcPr>
          <w:p w14:paraId="59E048F7"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0.83000</w:t>
            </w:r>
          </w:p>
        </w:tc>
        <w:tc>
          <w:tcPr>
            <w:tcW w:w="1643" w:type="dxa"/>
            <w:vMerge w:val="restart"/>
            <w:tcBorders>
              <w:top w:val="nil"/>
              <w:left w:val="single" w:sz="4" w:space="0" w:color="auto"/>
              <w:bottom w:val="single" w:sz="4" w:space="0" w:color="000000"/>
              <w:right w:val="single" w:sz="4" w:space="0" w:color="auto"/>
            </w:tcBorders>
            <w:vAlign w:val="center"/>
            <w:hideMark/>
          </w:tcPr>
          <w:p w14:paraId="0C5C00B4"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4.9800</w:t>
            </w:r>
          </w:p>
        </w:tc>
      </w:tr>
      <w:tr w:rsidR="004F126B" w:rsidRPr="00486123" w14:paraId="4D69F3C1"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7C3ED39C"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11490A46"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3A1BE9F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BEC381F"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031D35C"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62861895" w14:textId="77777777" w:rsidR="004F126B" w:rsidRPr="00486123" w:rsidRDefault="004F126B" w:rsidP="001E23D2">
            <w:pPr>
              <w:rPr>
                <w:rFonts w:ascii="GHEA Grapalat" w:hAnsi="GHEA Grapalat" w:cs="Arial"/>
                <w:b/>
                <w:bCs/>
                <w:sz w:val="16"/>
                <w:szCs w:val="16"/>
              </w:rPr>
            </w:pPr>
          </w:p>
        </w:tc>
      </w:tr>
      <w:tr w:rsidR="004F126B" w:rsidRPr="00486123" w14:paraId="12C9042D"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74B914F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B665079"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F2A1ED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DED8202"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0BA15C26"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858D3FA" w14:textId="77777777" w:rsidR="004F126B" w:rsidRPr="00486123" w:rsidRDefault="004F126B" w:rsidP="001E23D2">
            <w:pPr>
              <w:rPr>
                <w:rFonts w:ascii="GHEA Grapalat" w:hAnsi="GHEA Grapalat" w:cs="Arial"/>
                <w:b/>
                <w:bCs/>
                <w:sz w:val="16"/>
                <w:szCs w:val="16"/>
              </w:rPr>
            </w:pPr>
          </w:p>
        </w:tc>
      </w:tr>
      <w:tr w:rsidR="004F126B" w:rsidRPr="00486123" w14:paraId="48DFC3A1"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4B1EA78"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87CD94E"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8A96BC3"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4697FD5E"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FDFDDB5"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A494B6F" w14:textId="77777777" w:rsidR="004F126B" w:rsidRPr="00486123" w:rsidRDefault="004F126B" w:rsidP="001E23D2">
            <w:pPr>
              <w:rPr>
                <w:rFonts w:ascii="GHEA Grapalat" w:hAnsi="GHEA Grapalat" w:cs="Arial"/>
                <w:b/>
                <w:bCs/>
                <w:sz w:val="16"/>
                <w:szCs w:val="16"/>
              </w:rPr>
            </w:pPr>
          </w:p>
        </w:tc>
      </w:tr>
      <w:tr w:rsidR="004F126B" w:rsidRPr="00486123" w14:paraId="4FFAB21B"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4B60DD51"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3</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17407E"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Շին. աղբի հավաքում, բարձում ինքնաթափերի վրա եւ տեղափոխում 13կմ</w:t>
            </w:r>
            <w:r w:rsidRPr="00486123">
              <w:rPr>
                <w:rFonts w:ascii="GHEA Grapalat" w:hAnsi="GHEA Grapalat" w:cs="Arial"/>
                <w:sz w:val="16"/>
                <w:szCs w:val="16"/>
              </w:rPr>
              <w:br/>
              <w:t>Погрузка строй. мусора, излишной почвы, на самосвалы и транспортировка до 13 км</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D121A55"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տ</w:t>
            </w:r>
            <w:r w:rsidRPr="00486123">
              <w:rPr>
                <w:rFonts w:ascii="GHEA Grapalat" w:hAnsi="GHEA Grapalat" w:cs="Arial"/>
                <w:sz w:val="16"/>
                <w:szCs w:val="16"/>
              </w:rPr>
              <w:t>/</w:t>
            </w:r>
            <w:r w:rsidRPr="00486123">
              <w:rPr>
                <w:rFonts w:ascii="GHEA Grapalat" w:hAnsi="GHEA Grapalat" w:cs="Calibri"/>
                <w:sz w:val="16"/>
                <w:szCs w:val="16"/>
              </w:rPr>
              <w:t>тн</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A8912AE"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14.45</w:t>
            </w:r>
          </w:p>
        </w:tc>
        <w:tc>
          <w:tcPr>
            <w:tcW w:w="1675" w:type="dxa"/>
            <w:vMerge w:val="restart"/>
            <w:tcBorders>
              <w:top w:val="nil"/>
              <w:left w:val="single" w:sz="4" w:space="0" w:color="auto"/>
              <w:bottom w:val="single" w:sz="4" w:space="0" w:color="000000"/>
              <w:right w:val="single" w:sz="4" w:space="0" w:color="auto"/>
            </w:tcBorders>
            <w:vAlign w:val="center"/>
            <w:hideMark/>
          </w:tcPr>
          <w:p w14:paraId="779E9B50"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4.24000</w:t>
            </w:r>
          </w:p>
        </w:tc>
        <w:tc>
          <w:tcPr>
            <w:tcW w:w="1643" w:type="dxa"/>
            <w:vMerge w:val="restart"/>
            <w:tcBorders>
              <w:top w:val="nil"/>
              <w:left w:val="single" w:sz="4" w:space="0" w:color="auto"/>
              <w:bottom w:val="single" w:sz="4" w:space="0" w:color="000000"/>
              <w:right w:val="single" w:sz="4" w:space="0" w:color="auto"/>
            </w:tcBorders>
            <w:vAlign w:val="center"/>
            <w:hideMark/>
          </w:tcPr>
          <w:p w14:paraId="1AB940E1"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61.2680</w:t>
            </w:r>
          </w:p>
        </w:tc>
      </w:tr>
      <w:tr w:rsidR="004F126B" w:rsidRPr="00486123" w14:paraId="287856D8"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5F8FA2C1"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463A400"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D975E5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30A9D8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94AE650"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29727ED4" w14:textId="77777777" w:rsidR="004F126B" w:rsidRPr="00486123" w:rsidRDefault="004F126B" w:rsidP="001E23D2">
            <w:pPr>
              <w:rPr>
                <w:rFonts w:ascii="GHEA Grapalat" w:hAnsi="GHEA Grapalat" w:cs="Arial"/>
                <w:b/>
                <w:bCs/>
                <w:sz w:val="16"/>
                <w:szCs w:val="16"/>
              </w:rPr>
            </w:pPr>
          </w:p>
        </w:tc>
      </w:tr>
      <w:tr w:rsidR="004F126B" w:rsidRPr="00486123" w14:paraId="024907F5"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2BA86F6A"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7C71244"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B14B5F6"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4957090"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040C281F"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616BDEA3" w14:textId="77777777" w:rsidR="004F126B" w:rsidRPr="00486123" w:rsidRDefault="004F126B" w:rsidP="001E23D2">
            <w:pPr>
              <w:rPr>
                <w:rFonts w:ascii="GHEA Grapalat" w:hAnsi="GHEA Grapalat" w:cs="Arial"/>
                <w:b/>
                <w:bCs/>
                <w:sz w:val="16"/>
                <w:szCs w:val="16"/>
              </w:rPr>
            </w:pPr>
          </w:p>
        </w:tc>
      </w:tr>
      <w:tr w:rsidR="004F126B" w:rsidRPr="00486123" w14:paraId="05F0B74F"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6C2F554"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04A819E"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055B5CA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CFEF6E5"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7C5282CF"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4713451" w14:textId="77777777" w:rsidR="004F126B" w:rsidRPr="00486123" w:rsidRDefault="004F126B" w:rsidP="001E23D2">
            <w:pPr>
              <w:rPr>
                <w:rFonts w:ascii="GHEA Grapalat" w:hAnsi="GHEA Grapalat" w:cs="Arial"/>
                <w:b/>
                <w:bCs/>
                <w:sz w:val="16"/>
                <w:szCs w:val="16"/>
              </w:rPr>
            </w:pPr>
          </w:p>
        </w:tc>
      </w:tr>
      <w:tr w:rsidR="004F126B" w:rsidRPr="00486123" w14:paraId="44FE32D9"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7EB507CB"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4</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F8FC7F"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Դիտահորի ծածկի սալերի ապամոնտաժում  Демонтаж перекрытий колодца</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7FB5074"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հատ</w:t>
            </w:r>
            <w:r w:rsidRPr="00486123">
              <w:rPr>
                <w:rFonts w:ascii="GHEA Grapalat" w:hAnsi="GHEA Grapalat" w:cs="Arial"/>
                <w:sz w:val="16"/>
                <w:szCs w:val="16"/>
              </w:rPr>
              <w:t>/</w:t>
            </w:r>
            <w:r w:rsidRPr="00486123">
              <w:rPr>
                <w:rFonts w:ascii="GHEA Grapalat" w:hAnsi="GHEA Grapalat" w:cs="Calibri"/>
                <w:sz w:val="16"/>
                <w:szCs w:val="16"/>
              </w:rPr>
              <w:t>шт</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F4A5474"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20</w:t>
            </w:r>
          </w:p>
        </w:tc>
        <w:tc>
          <w:tcPr>
            <w:tcW w:w="1675" w:type="dxa"/>
            <w:vMerge w:val="restart"/>
            <w:tcBorders>
              <w:top w:val="nil"/>
              <w:left w:val="single" w:sz="4" w:space="0" w:color="auto"/>
              <w:bottom w:val="single" w:sz="4" w:space="0" w:color="000000"/>
              <w:right w:val="single" w:sz="4" w:space="0" w:color="auto"/>
            </w:tcBorders>
            <w:vAlign w:val="center"/>
            <w:hideMark/>
          </w:tcPr>
          <w:p w14:paraId="3196963F"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5.79000</w:t>
            </w:r>
          </w:p>
        </w:tc>
        <w:tc>
          <w:tcPr>
            <w:tcW w:w="1643" w:type="dxa"/>
            <w:vMerge w:val="restart"/>
            <w:tcBorders>
              <w:top w:val="nil"/>
              <w:left w:val="single" w:sz="4" w:space="0" w:color="auto"/>
              <w:bottom w:val="single" w:sz="4" w:space="0" w:color="000000"/>
              <w:right w:val="single" w:sz="4" w:space="0" w:color="auto"/>
            </w:tcBorders>
            <w:vAlign w:val="center"/>
            <w:hideMark/>
          </w:tcPr>
          <w:p w14:paraId="790EB9E3"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115.8000</w:t>
            </w:r>
          </w:p>
        </w:tc>
      </w:tr>
      <w:tr w:rsidR="004F126B" w:rsidRPr="00486123" w14:paraId="0087154E"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6F1928F"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C906F15"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C02717D"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4C8A1B9"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FF123D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70F84BF6" w14:textId="77777777" w:rsidR="004F126B" w:rsidRPr="00486123" w:rsidRDefault="004F126B" w:rsidP="001E23D2">
            <w:pPr>
              <w:rPr>
                <w:rFonts w:ascii="GHEA Grapalat" w:hAnsi="GHEA Grapalat" w:cs="Arial"/>
                <w:b/>
                <w:bCs/>
                <w:sz w:val="16"/>
                <w:szCs w:val="16"/>
              </w:rPr>
            </w:pPr>
          </w:p>
        </w:tc>
      </w:tr>
      <w:tr w:rsidR="004F126B" w:rsidRPr="00486123" w14:paraId="3D30459B"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59490B6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24765DA"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81B5607"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BC031B7"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7403E42"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6A1185C" w14:textId="77777777" w:rsidR="004F126B" w:rsidRPr="00486123" w:rsidRDefault="004F126B" w:rsidP="001E23D2">
            <w:pPr>
              <w:rPr>
                <w:rFonts w:ascii="GHEA Grapalat" w:hAnsi="GHEA Grapalat" w:cs="Arial"/>
                <w:b/>
                <w:bCs/>
                <w:sz w:val="16"/>
                <w:szCs w:val="16"/>
              </w:rPr>
            </w:pPr>
          </w:p>
        </w:tc>
      </w:tr>
      <w:tr w:rsidR="004F126B" w:rsidRPr="00486123" w14:paraId="5C71DA38"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7FEB3062"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CAC2113"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27DD14E"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FD3A3D5"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540FE0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395DBEEA" w14:textId="77777777" w:rsidR="004F126B" w:rsidRPr="00486123" w:rsidRDefault="004F126B" w:rsidP="001E23D2">
            <w:pPr>
              <w:rPr>
                <w:rFonts w:ascii="GHEA Grapalat" w:hAnsi="GHEA Grapalat" w:cs="Arial"/>
                <w:b/>
                <w:bCs/>
                <w:sz w:val="16"/>
                <w:szCs w:val="16"/>
              </w:rPr>
            </w:pPr>
          </w:p>
        </w:tc>
      </w:tr>
      <w:tr w:rsidR="004F126B" w:rsidRPr="00486123" w14:paraId="27E73131"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16CD6D90"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5</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F0F145"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Դիտահորերի պատերի բարձրացում միաձույլ B20 դասի բետոնով Подъем перекрытия люка монолитным бетоном класса B 20</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364DA9A"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F232D6B"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6.6</w:t>
            </w:r>
          </w:p>
        </w:tc>
        <w:tc>
          <w:tcPr>
            <w:tcW w:w="1675" w:type="dxa"/>
            <w:vMerge w:val="restart"/>
            <w:tcBorders>
              <w:top w:val="nil"/>
              <w:left w:val="single" w:sz="4" w:space="0" w:color="auto"/>
              <w:bottom w:val="single" w:sz="4" w:space="0" w:color="000000"/>
              <w:right w:val="single" w:sz="4" w:space="0" w:color="auto"/>
            </w:tcBorders>
            <w:vAlign w:val="center"/>
            <w:hideMark/>
          </w:tcPr>
          <w:p w14:paraId="03925C3C"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81.73000</w:t>
            </w:r>
          </w:p>
        </w:tc>
        <w:tc>
          <w:tcPr>
            <w:tcW w:w="1643" w:type="dxa"/>
            <w:vMerge w:val="restart"/>
            <w:tcBorders>
              <w:top w:val="nil"/>
              <w:left w:val="single" w:sz="4" w:space="0" w:color="auto"/>
              <w:bottom w:val="single" w:sz="4" w:space="0" w:color="000000"/>
              <w:right w:val="single" w:sz="4" w:space="0" w:color="auto"/>
            </w:tcBorders>
            <w:vAlign w:val="center"/>
            <w:hideMark/>
          </w:tcPr>
          <w:p w14:paraId="20E90EBD"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539.4180</w:t>
            </w:r>
          </w:p>
        </w:tc>
      </w:tr>
      <w:tr w:rsidR="004F126B" w:rsidRPr="00486123" w14:paraId="4DFBC3D7"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B56F80B"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276B6A2"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F49296A"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4C682B4"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E9110E6"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7E423BC4" w14:textId="77777777" w:rsidR="004F126B" w:rsidRPr="00486123" w:rsidRDefault="004F126B" w:rsidP="001E23D2">
            <w:pPr>
              <w:rPr>
                <w:rFonts w:ascii="GHEA Grapalat" w:hAnsi="GHEA Grapalat" w:cs="Arial"/>
                <w:b/>
                <w:bCs/>
                <w:sz w:val="16"/>
                <w:szCs w:val="16"/>
              </w:rPr>
            </w:pPr>
          </w:p>
        </w:tc>
      </w:tr>
      <w:tr w:rsidR="004F126B" w:rsidRPr="00486123" w14:paraId="6ED17616"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E94EFD6"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2C1D1B0"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0962AD3"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3BF5AAFB"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AAD4037"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3856070" w14:textId="77777777" w:rsidR="004F126B" w:rsidRPr="00486123" w:rsidRDefault="004F126B" w:rsidP="001E23D2">
            <w:pPr>
              <w:rPr>
                <w:rFonts w:ascii="GHEA Grapalat" w:hAnsi="GHEA Grapalat" w:cs="Arial"/>
                <w:b/>
                <w:bCs/>
                <w:sz w:val="16"/>
                <w:szCs w:val="16"/>
              </w:rPr>
            </w:pPr>
          </w:p>
        </w:tc>
      </w:tr>
      <w:tr w:rsidR="004F126B" w:rsidRPr="00486123" w14:paraId="31EB1565"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74AC1C2E"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9C20A06"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4073EA6"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4FB6887"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BE5F78E"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056EDBC" w14:textId="77777777" w:rsidR="004F126B" w:rsidRPr="00486123" w:rsidRDefault="004F126B" w:rsidP="001E23D2">
            <w:pPr>
              <w:rPr>
                <w:rFonts w:ascii="GHEA Grapalat" w:hAnsi="GHEA Grapalat" w:cs="Arial"/>
                <w:b/>
                <w:bCs/>
                <w:sz w:val="16"/>
                <w:szCs w:val="16"/>
              </w:rPr>
            </w:pPr>
          </w:p>
        </w:tc>
      </w:tr>
      <w:tr w:rsidR="004F126B" w:rsidRPr="00486123" w14:paraId="0F5FB847"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22A0A433"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6</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C81092"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Դիտահորի ապամոնտաժված ծածկի սալի վերատեղադրում переустановка разобранной плиты люка</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13074ED"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հատ</w:t>
            </w:r>
            <w:r w:rsidRPr="00486123">
              <w:rPr>
                <w:rFonts w:ascii="GHEA Grapalat" w:hAnsi="GHEA Grapalat" w:cs="Arial"/>
                <w:sz w:val="16"/>
                <w:szCs w:val="16"/>
              </w:rPr>
              <w:t>/</w:t>
            </w:r>
            <w:r w:rsidRPr="00486123">
              <w:rPr>
                <w:rFonts w:ascii="GHEA Grapalat" w:hAnsi="GHEA Grapalat" w:cs="Calibri"/>
                <w:sz w:val="16"/>
                <w:szCs w:val="16"/>
              </w:rPr>
              <w:t>шт</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B02714D"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20</w:t>
            </w:r>
          </w:p>
        </w:tc>
        <w:tc>
          <w:tcPr>
            <w:tcW w:w="1675" w:type="dxa"/>
            <w:vMerge w:val="restart"/>
            <w:tcBorders>
              <w:top w:val="nil"/>
              <w:left w:val="single" w:sz="4" w:space="0" w:color="auto"/>
              <w:bottom w:val="single" w:sz="4" w:space="0" w:color="000000"/>
              <w:right w:val="single" w:sz="4" w:space="0" w:color="auto"/>
            </w:tcBorders>
            <w:vAlign w:val="center"/>
            <w:hideMark/>
          </w:tcPr>
          <w:p w14:paraId="07C18293"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14.12000</w:t>
            </w:r>
          </w:p>
        </w:tc>
        <w:tc>
          <w:tcPr>
            <w:tcW w:w="1643" w:type="dxa"/>
            <w:vMerge w:val="restart"/>
            <w:tcBorders>
              <w:top w:val="nil"/>
              <w:left w:val="single" w:sz="4" w:space="0" w:color="auto"/>
              <w:bottom w:val="single" w:sz="4" w:space="0" w:color="000000"/>
              <w:right w:val="single" w:sz="4" w:space="0" w:color="auto"/>
            </w:tcBorders>
            <w:vAlign w:val="center"/>
            <w:hideMark/>
          </w:tcPr>
          <w:p w14:paraId="25BAEE96"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282.4000</w:t>
            </w:r>
          </w:p>
        </w:tc>
      </w:tr>
      <w:tr w:rsidR="004F126B" w:rsidRPr="00486123" w14:paraId="4D46871D"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62D2FB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E8C7AF6"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E56166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7A5F13D"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424951D"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6A795F36" w14:textId="77777777" w:rsidR="004F126B" w:rsidRPr="00486123" w:rsidRDefault="004F126B" w:rsidP="001E23D2">
            <w:pPr>
              <w:rPr>
                <w:rFonts w:ascii="GHEA Grapalat" w:hAnsi="GHEA Grapalat" w:cs="Arial"/>
                <w:b/>
                <w:bCs/>
                <w:sz w:val="16"/>
                <w:szCs w:val="16"/>
              </w:rPr>
            </w:pPr>
          </w:p>
        </w:tc>
      </w:tr>
      <w:tr w:rsidR="004F126B" w:rsidRPr="00486123" w14:paraId="6BB35822"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25BA3DFA"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4E85C82"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131EC61"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4345F02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D1BA4E5"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891C805" w14:textId="77777777" w:rsidR="004F126B" w:rsidRPr="00486123" w:rsidRDefault="004F126B" w:rsidP="001E23D2">
            <w:pPr>
              <w:rPr>
                <w:rFonts w:ascii="GHEA Grapalat" w:hAnsi="GHEA Grapalat" w:cs="Arial"/>
                <w:b/>
                <w:bCs/>
                <w:sz w:val="16"/>
                <w:szCs w:val="16"/>
              </w:rPr>
            </w:pPr>
          </w:p>
        </w:tc>
      </w:tr>
      <w:tr w:rsidR="004F126B" w:rsidRPr="00486123" w14:paraId="441292EE"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5A48F4E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3BE83921"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6E48074"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720B756"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D2625DF"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B87CEBB" w14:textId="77777777" w:rsidR="004F126B" w:rsidRPr="00486123" w:rsidRDefault="004F126B" w:rsidP="001E23D2">
            <w:pPr>
              <w:rPr>
                <w:rFonts w:ascii="GHEA Grapalat" w:hAnsi="GHEA Grapalat" w:cs="Arial"/>
                <w:b/>
                <w:bCs/>
                <w:sz w:val="16"/>
                <w:szCs w:val="16"/>
              </w:rPr>
            </w:pPr>
          </w:p>
        </w:tc>
      </w:tr>
      <w:tr w:rsidR="004F126B" w:rsidRPr="00486123" w14:paraId="77181767" w14:textId="77777777" w:rsidTr="004F126B">
        <w:trPr>
          <w:trHeight w:val="390"/>
        </w:trPr>
        <w:tc>
          <w:tcPr>
            <w:tcW w:w="459" w:type="dxa"/>
            <w:vMerge w:val="restart"/>
            <w:tcBorders>
              <w:top w:val="nil"/>
              <w:left w:val="single" w:sz="4" w:space="0" w:color="auto"/>
              <w:bottom w:val="single" w:sz="4" w:space="0" w:color="000000"/>
              <w:right w:val="single" w:sz="4" w:space="0" w:color="auto"/>
            </w:tcBorders>
            <w:noWrap/>
            <w:vAlign w:val="center"/>
            <w:hideMark/>
          </w:tcPr>
          <w:p w14:paraId="179B9ABE"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7</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8C1C2D"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Դիտահորի պատերի ամրացում ցեմենտ ավազային շաղախով 5սմ միջին հաստությամբ/ամրանացանցի տեղադրումով (100х100) մմ Փ4 Вр-I/  укрепление стен люка цементно-песчаным раствором с установкой арматурной сетки средней толщины 5 см</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521CA2E"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C562CC3"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13</w:t>
            </w:r>
          </w:p>
        </w:tc>
        <w:tc>
          <w:tcPr>
            <w:tcW w:w="1675" w:type="dxa"/>
            <w:vMerge w:val="restart"/>
            <w:tcBorders>
              <w:top w:val="nil"/>
              <w:left w:val="single" w:sz="4" w:space="0" w:color="auto"/>
              <w:bottom w:val="single" w:sz="4" w:space="0" w:color="000000"/>
              <w:right w:val="single" w:sz="4" w:space="0" w:color="auto"/>
            </w:tcBorders>
            <w:vAlign w:val="center"/>
            <w:hideMark/>
          </w:tcPr>
          <w:p w14:paraId="71001DD0"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4.54000</w:t>
            </w:r>
          </w:p>
        </w:tc>
        <w:tc>
          <w:tcPr>
            <w:tcW w:w="1643" w:type="dxa"/>
            <w:vMerge w:val="restart"/>
            <w:tcBorders>
              <w:top w:val="nil"/>
              <w:left w:val="single" w:sz="4" w:space="0" w:color="auto"/>
              <w:bottom w:val="single" w:sz="4" w:space="0" w:color="000000"/>
              <w:right w:val="single" w:sz="4" w:space="0" w:color="auto"/>
            </w:tcBorders>
            <w:vAlign w:val="center"/>
            <w:hideMark/>
          </w:tcPr>
          <w:p w14:paraId="2C84A0C3"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59.0200</w:t>
            </w:r>
          </w:p>
        </w:tc>
      </w:tr>
      <w:tr w:rsidR="004F126B" w:rsidRPr="00486123" w14:paraId="28B384DA"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7246BDF4"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1EF23D71"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4E2BDF0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04172A18"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07B69072"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1D021F6" w14:textId="77777777" w:rsidR="004F126B" w:rsidRPr="00486123" w:rsidRDefault="004F126B" w:rsidP="001E23D2">
            <w:pPr>
              <w:rPr>
                <w:rFonts w:ascii="GHEA Grapalat" w:hAnsi="GHEA Grapalat" w:cs="Arial"/>
                <w:b/>
                <w:bCs/>
                <w:sz w:val="16"/>
                <w:szCs w:val="16"/>
              </w:rPr>
            </w:pPr>
          </w:p>
        </w:tc>
      </w:tr>
      <w:tr w:rsidR="004F126B" w:rsidRPr="00486123" w14:paraId="40B9A5A1"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9FC78AA"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35ADD798"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934A0C8"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3090C33"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2D25B77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AFB9617" w14:textId="77777777" w:rsidR="004F126B" w:rsidRPr="00486123" w:rsidRDefault="004F126B" w:rsidP="001E23D2">
            <w:pPr>
              <w:rPr>
                <w:rFonts w:ascii="GHEA Grapalat" w:hAnsi="GHEA Grapalat" w:cs="Arial"/>
                <w:b/>
                <w:bCs/>
                <w:sz w:val="16"/>
                <w:szCs w:val="16"/>
              </w:rPr>
            </w:pPr>
          </w:p>
        </w:tc>
      </w:tr>
      <w:tr w:rsidR="004F126B" w:rsidRPr="00486123" w14:paraId="71F7F8EC" w14:textId="77777777" w:rsidTr="004F126B">
        <w:trPr>
          <w:trHeight w:val="765"/>
        </w:trPr>
        <w:tc>
          <w:tcPr>
            <w:tcW w:w="459" w:type="dxa"/>
            <w:vMerge/>
            <w:tcBorders>
              <w:top w:val="nil"/>
              <w:left w:val="single" w:sz="4" w:space="0" w:color="auto"/>
              <w:bottom w:val="single" w:sz="4" w:space="0" w:color="000000"/>
              <w:right w:val="single" w:sz="4" w:space="0" w:color="auto"/>
            </w:tcBorders>
            <w:vAlign w:val="center"/>
            <w:hideMark/>
          </w:tcPr>
          <w:p w14:paraId="2D13F0F3"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710F5D7C"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5825BA0"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501F373"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6E55306"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36AEFBA0" w14:textId="77777777" w:rsidR="004F126B" w:rsidRPr="00486123" w:rsidRDefault="004F126B" w:rsidP="001E23D2">
            <w:pPr>
              <w:rPr>
                <w:rFonts w:ascii="GHEA Grapalat" w:hAnsi="GHEA Grapalat" w:cs="Arial"/>
                <w:b/>
                <w:bCs/>
                <w:sz w:val="16"/>
                <w:szCs w:val="16"/>
              </w:rPr>
            </w:pPr>
          </w:p>
        </w:tc>
      </w:tr>
      <w:tr w:rsidR="004F126B" w:rsidRPr="00486123" w14:paraId="7C7E20F8"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511560BB"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8</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2CCE76"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Ցանց Փ4 Вр-I, քայլ 100  арматурная сетка 100х100 мм Փ4 Вр-I шаг 100</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F94742"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2/</w:t>
            </w:r>
            <w:r w:rsidRPr="00486123">
              <w:rPr>
                <w:rFonts w:ascii="GHEA Grapalat" w:hAnsi="GHEA Grapalat" w:cs="Calibri"/>
                <w:sz w:val="16"/>
                <w:szCs w:val="16"/>
              </w:rPr>
              <w:t>м</w:t>
            </w:r>
            <w:r w:rsidRPr="00486123">
              <w:rPr>
                <w:rFonts w:ascii="GHEA Grapalat" w:hAnsi="GHEA Grapalat" w:cs="Arial"/>
                <w:sz w:val="16"/>
                <w:szCs w:val="16"/>
              </w:rPr>
              <w:t>2</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F2F5FE7"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13.65</w:t>
            </w:r>
          </w:p>
        </w:tc>
        <w:tc>
          <w:tcPr>
            <w:tcW w:w="1675" w:type="dxa"/>
            <w:vMerge w:val="restart"/>
            <w:tcBorders>
              <w:top w:val="nil"/>
              <w:left w:val="single" w:sz="4" w:space="0" w:color="auto"/>
              <w:bottom w:val="single" w:sz="4" w:space="0" w:color="000000"/>
              <w:right w:val="single" w:sz="4" w:space="0" w:color="auto"/>
            </w:tcBorders>
            <w:vAlign w:val="center"/>
            <w:hideMark/>
          </w:tcPr>
          <w:p w14:paraId="577F1235"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1.150000</w:t>
            </w:r>
          </w:p>
        </w:tc>
        <w:tc>
          <w:tcPr>
            <w:tcW w:w="1643" w:type="dxa"/>
            <w:vMerge w:val="restart"/>
            <w:tcBorders>
              <w:top w:val="nil"/>
              <w:left w:val="single" w:sz="4" w:space="0" w:color="auto"/>
              <w:bottom w:val="single" w:sz="4" w:space="0" w:color="000000"/>
              <w:right w:val="single" w:sz="4" w:space="0" w:color="auto"/>
            </w:tcBorders>
            <w:vAlign w:val="center"/>
            <w:hideMark/>
          </w:tcPr>
          <w:p w14:paraId="40EA6DAB"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15.6975</w:t>
            </w:r>
          </w:p>
        </w:tc>
      </w:tr>
      <w:tr w:rsidR="004F126B" w:rsidRPr="00486123" w14:paraId="75FB392F"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DC3C0DC"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9CA67A7"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4F74031"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C667F6E"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73335A7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421F686" w14:textId="77777777" w:rsidR="004F126B" w:rsidRPr="00486123" w:rsidRDefault="004F126B" w:rsidP="001E23D2">
            <w:pPr>
              <w:rPr>
                <w:rFonts w:ascii="GHEA Grapalat" w:hAnsi="GHEA Grapalat" w:cs="Arial"/>
                <w:b/>
                <w:bCs/>
                <w:sz w:val="16"/>
                <w:szCs w:val="16"/>
              </w:rPr>
            </w:pPr>
          </w:p>
        </w:tc>
      </w:tr>
      <w:tr w:rsidR="004F126B" w:rsidRPr="00486123" w14:paraId="6C24A30B"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1CDBD5B"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CE61A83"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293CDE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B4E3D15"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738A0A5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1BBC942" w14:textId="77777777" w:rsidR="004F126B" w:rsidRPr="00486123" w:rsidRDefault="004F126B" w:rsidP="001E23D2">
            <w:pPr>
              <w:rPr>
                <w:rFonts w:ascii="GHEA Grapalat" w:hAnsi="GHEA Grapalat" w:cs="Arial"/>
                <w:b/>
                <w:bCs/>
                <w:sz w:val="16"/>
                <w:szCs w:val="16"/>
              </w:rPr>
            </w:pPr>
          </w:p>
        </w:tc>
      </w:tr>
      <w:tr w:rsidR="004F126B" w:rsidRPr="00486123" w14:paraId="3168C5F8"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548FD46E"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2CD56E7B"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2FC3B74"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718191A7"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12BD9C92"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F2C4BE8" w14:textId="77777777" w:rsidR="004F126B" w:rsidRPr="00486123" w:rsidRDefault="004F126B" w:rsidP="001E23D2">
            <w:pPr>
              <w:rPr>
                <w:rFonts w:ascii="GHEA Grapalat" w:hAnsi="GHEA Grapalat" w:cs="Arial"/>
                <w:b/>
                <w:bCs/>
                <w:sz w:val="16"/>
                <w:szCs w:val="16"/>
              </w:rPr>
            </w:pPr>
          </w:p>
        </w:tc>
      </w:tr>
      <w:tr w:rsidR="004F126B" w:rsidRPr="00486123" w14:paraId="0CE7FC7F" w14:textId="77777777" w:rsidTr="004F126B">
        <w:trPr>
          <w:trHeight w:val="255"/>
        </w:trPr>
        <w:tc>
          <w:tcPr>
            <w:tcW w:w="459" w:type="dxa"/>
            <w:tcBorders>
              <w:top w:val="nil"/>
              <w:left w:val="single" w:sz="4" w:space="0" w:color="auto"/>
              <w:bottom w:val="nil"/>
              <w:right w:val="single" w:sz="4" w:space="0" w:color="auto"/>
            </w:tcBorders>
            <w:noWrap/>
            <w:vAlign w:val="center"/>
            <w:hideMark/>
          </w:tcPr>
          <w:p w14:paraId="1B7F87E6" w14:textId="77777777" w:rsidR="004F126B" w:rsidRPr="00486123" w:rsidRDefault="004F126B" w:rsidP="001E23D2">
            <w:pPr>
              <w:rPr>
                <w:rFonts w:ascii="GHEA Grapalat" w:hAnsi="GHEA Grapalat" w:cs="Arial"/>
                <w:sz w:val="16"/>
                <w:szCs w:val="16"/>
              </w:rPr>
            </w:pPr>
            <w:r w:rsidRPr="00486123">
              <w:rPr>
                <w:rFonts w:ascii="Calibri" w:hAnsi="Calibri" w:cs="Calibri"/>
                <w:sz w:val="16"/>
                <w:szCs w:val="16"/>
              </w:rPr>
              <w:t> </w:t>
            </w:r>
          </w:p>
        </w:tc>
        <w:tc>
          <w:tcPr>
            <w:tcW w:w="3951" w:type="dxa"/>
            <w:tcBorders>
              <w:top w:val="nil"/>
              <w:left w:val="nil"/>
              <w:bottom w:val="single" w:sz="4" w:space="0" w:color="auto"/>
              <w:right w:val="single" w:sz="4" w:space="0" w:color="auto"/>
            </w:tcBorders>
            <w:shd w:val="clear" w:color="000000" w:fill="FFFFFF"/>
            <w:vAlign w:val="center"/>
            <w:hideMark/>
          </w:tcPr>
          <w:p w14:paraId="068D3D01"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Անձրևատարեր дождевики</w:t>
            </w:r>
          </w:p>
        </w:tc>
        <w:tc>
          <w:tcPr>
            <w:tcW w:w="1103" w:type="dxa"/>
            <w:tcBorders>
              <w:top w:val="nil"/>
              <w:left w:val="nil"/>
              <w:bottom w:val="nil"/>
              <w:right w:val="single" w:sz="4" w:space="0" w:color="auto"/>
            </w:tcBorders>
            <w:shd w:val="clear" w:color="000000" w:fill="FFFFFF"/>
            <w:noWrap/>
            <w:vAlign w:val="center"/>
            <w:hideMark/>
          </w:tcPr>
          <w:p w14:paraId="7369F68C"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195" w:type="dxa"/>
            <w:tcBorders>
              <w:top w:val="nil"/>
              <w:left w:val="nil"/>
              <w:bottom w:val="nil"/>
              <w:right w:val="single" w:sz="4" w:space="0" w:color="auto"/>
            </w:tcBorders>
            <w:shd w:val="clear" w:color="000000" w:fill="FFFFFF"/>
            <w:noWrap/>
            <w:vAlign w:val="center"/>
            <w:hideMark/>
          </w:tcPr>
          <w:p w14:paraId="432458FD"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675" w:type="dxa"/>
            <w:tcBorders>
              <w:top w:val="nil"/>
              <w:left w:val="nil"/>
              <w:bottom w:val="nil"/>
              <w:right w:val="single" w:sz="4" w:space="0" w:color="auto"/>
            </w:tcBorders>
            <w:vAlign w:val="center"/>
            <w:hideMark/>
          </w:tcPr>
          <w:p w14:paraId="6476ACC3" w14:textId="77777777" w:rsidR="004F126B" w:rsidRPr="00486123" w:rsidRDefault="004F126B" w:rsidP="001E23D2">
            <w:pPr>
              <w:jc w:val="center"/>
              <w:rPr>
                <w:rFonts w:ascii="GHEA Grapalat" w:hAnsi="GHEA Grapalat" w:cs="Arial"/>
                <w:b/>
                <w:bCs/>
                <w:sz w:val="16"/>
                <w:szCs w:val="16"/>
              </w:rPr>
            </w:pPr>
            <w:r w:rsidRPr="00486123">
              <w:rPr>
                <w:rFonts w:ascii="Calibri" w:hAnsi="Calibri" w:cs="Calibri"/>
                <w:b/>
                <w:bCs/>
                <w:sz w:val="16"/>
                <w:szCs w:val="16"/>
              </w:rPr>
              <w:t> </w:t>
            </w:r>
          </w:p>
        </w:tc>
        <w:tc>
          <w:tcPr>
            <w:tcW w:w="1643" w:type="dxa"/>
            <w:tcBorders>
              <w:top w:val="nil"/>
              <w:left w:val="nil"/>
              <w:bottom w:val="nil"/>
              <w:right w:val="single" w:sz="4" w:space="0" w:color="auto"/>
            </w:tcBorders>
            <w:vAlign w:val="center"/>
            <w:hideMark/>
          </w:tcPr>
          <w:p w14:paraId="37CEA04A" w14:textId="77777777" w:rsidR="004F126B" w:rsidRPr="00486123" w:rsidRDefault="004F126B" w:rsidP="001E23D2">
            <w:pPr>
              <w:jc w:val="center"/>
              <w:rPr>
                <w:rFonts w:ascii="GHEA Grapalat" w:hAnsi="GHEA Grapalat" w:cs="Arial"/>
                <w:b/>
                <w:bCs/>
                <w:sz w:val="16"/>
                <w:szCs w:val="16"/>
              </w:rPr>
            </w:pPr>
            <w:r w:rsidRPr="00486123">
              <w:rPr>
                <w:rFonts w:ascii="Calibri" w:hAnsi="Calibri" w:cs="Calibri"/>
                <w:b/>
                <w:bCs/>
                <w:sz w:val="16"/>
                <w:szCs w:val="16"/>
              </w:rPr>
              <w:t> </w:t>
            </w:r>
          </w:p>
        </w:tc>
      </w:tr>
      <w:tr w:rsidR="004F126B" w:rsidRPr="00486123" w14:paraId="591A4258" w14:textId="77777777" w:rsidTr="004F126B">
        <w:trPr>
          <w:trHeight w:val="276"/>
        </w:trPr>
        <w:tc>
          <w:tcPr>
            <w:tcW w:w="459" w:type="dxa"/>
            <w:vMerge w:val="restart"/>
            <w:tcBorders>
              <w:top w:val="single" w:sz="4" w:space="0" w:color="auto"/>
              <w:left w:val="single" w:sz="4" w:space="0" w:color="auto"/>
              <w:bottom w:val="single" w:sz="4" w:space="0" w:color="000000"/>
              <w:right w:val="single" w:sz="4" w:space="0" w:color="auto"/>
            </w:tcBorders>
            <w:noWrap/>
            <w:vAlign w:val="center"/>
            <w:hideMark/>
          </w:tcPr>
          <w:p w14:paraId="3ACE3DCC"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1</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2594A7"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Ասֆալտբետոնե շերտի քանդում/20քմ/   Снос асфальтобетонного покрытия /20քմ/</w:t>
            </w:r>
          </w:p>
        </w:tc>
        <w:tc>
          <w:tcPr>
            <w:tcW w:w="1103"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DC48077"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9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6813F1A"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1.0</w:t>
            </w:r>
          </w:p>
        </w:tc>
        <w:tc>
          <w:tcPr>
            <w:tcW w:w="1675" w:type="dxa"/>
            <w:vMerge w:val="restart"/>
            <w:tcBorders>
              <w:top w:val="single" w:sz="4" w:space="0" w:color="auto"/>
              <w:left w:val="single" w:sz="4" w:space="0" w:color="auto"/>
              <w:bottom w:val="single" w:sz="4" w:space="0" w:color="000000"/>
              <w:right w:val="single" w:sz="4" w:space="0" w:color="auto"/>
            </w:tcBorders>
            <w:vAlign w:val="center"/>
            <w:hideMark/>
          </w:tcPr>
          <w:p w14:paraId="375EBB89"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4.92000</w:t>
            </w:r>
          </w:p>
        </w:tc>
        <w:tc>
          <w:tcPr>
            <w:tcW w:w="1643" w:type="dxa"/>
            <w:vMerge w:val="restart"/>
            <w:tcBorders>
              <w:top w:val="single" w:sz="4" w:space="0" w:color="auto"/>
              <w:left w:val="single" w:sz="4" w:space="0" w:color="auto"/>
              <w:bottom w:val="single" w:sz="4" w:space="0" w:color="000000"/>
              <w:right w:val="single" w:sz="4" w:space="0" w:color="auto"/>
            </w:tcBorders>
            <w:vAlign w:val="center"/>
            <w:hideMark/>
          </w:tcPr>
          <w:p w14:paraId="484D509C"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4.9200</w:t>
            </w:r>
          </w:p>
        </w:tc>
      </w:tr>
      <w:tr w:rsidR="004F126B" w:rsidRPr="00486123" w14:paraId="0CECF668" w14:textId="77777777" w:rsidTr="004F126B">
        <w:trPr>
          <w:trHeight w:val="276"/>
        </w:trPr>
        <w:tc>
          <w:tcPr>
            <w:tcW w:w="459" w:type="dxa"/>
            <w:vMerge/>
            <w:tcBorders>
              <w:top w:val="single" w:sz="4" w:space="0" w:color="auto"/>
              <w:left w:val="single" w:sz="4" w:space="0" w:color="auto"/>
              <w:bottom w:val="single" w:sz="4" w:space="0" w:color="000000"/>
              <w:right w:val="single" w:sz="4" w:space="0" w:color="auto"/>
            </w:tcBorders>
            <w:vAlign w:val="center"/>
            <w:hideMark/>
          </w:tcPr>
          <w:p w14:paraId="5F70035B"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673DAEA5" w14:textId="77777777" w:rsidR="004F126B" w:rsidRPr="00486123" w:rsidRDefault="004F126B" w:rsidP="001E23D2">
            <w:pPr>
              <w:rPr>
                <w:rFonts w:ascii="GHEA Grapalat" w:hAnsi="GHEA Grapalat" w:cs="Arial"/>
                <w:sz w:val="16"/>
                <w:szCs w:val="16"/>
              </w:rPr>
            </w:pPr>
          </w:p>
        </w:tc>
        <w:tc>
          <w:tcPr>
            <w:tcW w:w="1103" w:type="dxa"/>
            <w:vMerge/>
            <w:tcBorders>
              <w:top w:val="single" w:sz="4" w:space="0" w:color="auto"/>
              <w:left w:val="single" w:sz="4" w:space="0" w:color="auto"/>
              <w:bottom w:val="single" w:sz="4" w:space="0" w:color="000000"/>
              <w:right w:val="single" w:sz="4" w:space="0" w:color="auto"/>
            </w:tcBorders>
            <w:vAlign w:val="center"/>
            <w:hideMark/>
          </w:tcPr>
          <w:p w14:paraId="4461E20F" w14:textId="77777777" w:rsidR="004F126B" w:rsidRPr="00486123" w:rsidRDefault="004F126B" w:rsidP="001E23D2">
            <w:pPr>
              <w:rPr>
                <w:rFonts w:ascii="GHEA Grapalat" w:hAnsi="GHEA Grapalat" w:cs="Arial"/>
                <w:sz w:val="16"/>
                <w:szCs w:val="16"/>
              </w:rPr>
            </w:pPr>
          </w:p>
        </w:tc>
        <w:tc>
          <w:tcPr>
            <w:tcW w:w="1195" w:type="dxa"/>
            <w:vMerge/>
            <w:tcBorders>
              <w:top w:val="single" w:sz="4" w:space="0" w:color="auto"/>
              <w:left w:val="single" w:sz="4" w:space="0" w:color="auto"/>
              <w:bottom w:val="single" w:sz="4" w:space="0" w:color="000000"/>
              <w:right w:val="single" w:sz="4" w:space="0" w:color="auto"/>
            </w:tcBorders>
            <w:vAlign w:val="center"/>
            <w:hideMark/>
          </w:tcPr>
          <w:p w14:paraId="7A2A256C" w14:textId="77777777" w:rsidR="004F126B" w:rsidRPr="00486123" w:rsidRDefault="004F126B" w:rsidP="001E23D2">
            <w:pPr>
              <w:rPr>
                <w:rFonts w:ascii="GHEA Grapalat" w:hAnsi="GHEA Grapalat" w:cs="Arial"/>
                <w:sz w:val="16"/>
                <w:szCs w:val="16"/>
              </w:rPr>
            </w:pPr>
          </w:p>
        </w:tc>
        <w:tc>
          <w:tcPr>
            <w:tcW w:w="1675" w:type="dxa"/>
            <w:vMerge/>
            <w:tcBorders>
              <w:top w:val="single" w:sz="4" w:space="0" w:color="auto"/>
              <w:left w:val="single" w:sz="4" w:space="0" w:color="auto"/>
              <w:bottom w:val="single" w:sz="4" w:space="0" w:color="000000"/>
              <w:right w:val="single" w:sz="4" w:space="0" w:color="auto"/>
            </w:tcBorders>
            <w:vAlign w:val="center"/>
            <w:hideMark/>
          </w:tcPr>
          <w:p w14:paraId="3DEAA77B" w14:textId="77777777" w:rsidR="004F126B" w:rsidRPr="00486123" w:rsidRDefault="004F126B" w:rsidP="001E23D2">
            <w:pPr>
              <w:rPr>
                <w:rFonts w:ascii="GHEA Grapalat" w:hAnsi="GHEA Grapalat" w:cs="Arial"/>
                <w:b/>
                <w:bCs/>
                <w:sz w:val="16"/>
                <w:szCs w:val="16"/>
              </w:rPr>
            </w:pPr>
          </w:p>
        </w:tc>
        <w:tc>
          <w:tcPr>
            <w:tcW w:w="1643" w:type="dxa"/>
            <w:vMerge/>
            <w:tcBorders>
              <w:top w:val="single" w:sz="4" w:space="0" w:color="auto"/>
              <w:left w:val="single" w:sz="4" w:space="0" w:color="auto"/>
              <w:bottom w:val="single" w:sz="4" w:space="0" w:color="000000"/>
              <w:right w:val="single" w:sz="4" w:space="0" w:color="auto"/>
            </w:tcBorders>
            <w:vAlign w:val="center"/>
            <w:hideMark/>
          </w:tcPr>
          <w:p w14:paraId="6E27EE46" w14:textId="77777777" w:rsidR="004F126B" w:rsidRPr="00486123" w:rsidRDefault="004F126B" w:rsidP="001E23D2">
            <w:pPr>
              <w:rPr>
                <w:rFonts w:ascii="GHEA Grapalat" w:hAnsi="GHEA Grapalat" w:cs="Arial"/>
                <w:b/>
                <w:bCs/>
                <w:sz w:val="16"/>
                <w:szCs w:val="16"/>
              </w:rPr>
            </w:pPr>
          </w:p>
        </w:tc>
      </w:tr>
      <w:tr w:rsidR="004F126B" w:rsidRPr="00486123" w14:paraId="3217B476" w14:textId="77777777" w:rsidTr="004F126B">
        <w:trPr>
          <w:trHeight w:val="276"/>
        </w:trPr>
        <w:tc>
          <w:tcPr>
            <w:tcW w:w="459" w:type="dxa"/>
            <w:vMerge/>
            <w:tcBorders>
              <w:top w:val="single" w:sz="4" w:space="0" w:color="auto"/>
              <w:left w:val="single" w:sz="4" w:space="0" w:color="auto"/>
              <w:bottom w:val="single" w:sz="4" w:space="0" w:color="000000"/>
              <w:right w:val="single" w:sz="4" w:space="0" w:color="auto"/>
            </w:tcBorders>
            <w:vAlign w:val="center"/>
            <w:hideMark/>
          </w:tcPr>
          <w:p w14:paraId="79B5BABC"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BC9BF06" w14:textId="77777777" w:rsidR="004F126B" w:rsidRPr="00486123" w:rsidRDefault="004F126B" w:rsidP="001E23D2">
            <w:pPr>
              <w:rPr>
                <w:rFonts w:ascii="GHEA Grapalat" w:hAnsi="GHEA Grapalat" w:cs="Arial"/>
                <w:sz w:val="16"/>
                <w:szCs w:val="16"/>
              </w:rPr>
            </w:pPr>
          </w:p>
        </w:tc>
        <w:tc>
          <w:tcPr>
            <w:tcW w:w="1103" w:type="dxa"/>
            <w:vMerge/>
            <w:tcBorders>
              <w:top w:val="single" w:sz="4" w:space="0" w:color="auto"/>
              <w:left w:val="single" w:sz="4" w:space="0" w:color="auto"/>
              <w:bottom w:val="single" w:sz="4" w:space="0" w:color="000000"/>
              <w:right w:val="single" w:sz="4" w:space="0" w:color="auto"/>
            </w:tcBorders>
            <w:vAlign w:val="center"/>
            <w:hideMark/>
          </w:tcPr>
          <w:p w14:paraId="15B2256B" w14:textId="77777777" w:rsidR="004F126B" w:rsidRPr="00486123" w:rsidRDefault="004F126B" w:rsidP="001E23D2">
            <w:pPr>
              <w:rPr>
                <w:rFonts w:ascii="GHEA Grapalat" w:hAnsi="GHEA Grapalat" w:cs="Arial"/>
                <w:sz w:val="16"/>
                <w:szCs w:val="16"/>
              </w:rPr>
            </w:pPr>
          </w:p>
        </w:tc>
        <w:tc>
          <w:tcPr>
            <w:tcW w:w="1195" w:type="dxa"/>
            <w:vMerge/>
            <w:tcBorders>
              <w:top w:val="single" w:sz="4" w:space="0" w:color="auto"/>
              <w:left w:val="single" w:sz="4" w:space="0" w:color="auto"/>
              <w:bottom w:val="single" w:sz="4" w:space="0" w:color="000000"/>
              <w:right w:val="single" w:sz="4" w:space="0" w:color="auto"/>
            </w:tcBorders>
            <w:vAlign w:val="center"/>
            <w:hideMark/>
          </w:tcPr>
          <w:p w14:paraId="6E524459" w14:textId="77777777" w:rsidR="004F126B" w:rsidRPr="00486123" w:rsidRDefault="004F126B" w:rsidP="001E23D2">
            <w:pPr>
              <w:rPr>
                <w:rFonts w:ascii="GHEA Grapalat" w:hAnsi="GHEA Grapalat" w:cs="Arial"/>
                <w:sz w:val="16"/>
                <w:szCs w:val="16"/>
              </w:rPr>
            </w:pPr>
          </w:p>
        </w:tc>
        <w:tc>
          <w:tcPr>
            <w:tcW w:w="1675" w:type="dxa"/>
            <w:vMerge/>
            <w:tcBorders>
              <w:top w:val="single" w:sz="4" w:space="0" w:color="auto"/>
              <w:left w:val="single" w:sz="4" w:space="0" w:color="auto"/>
              <w:bottom w:val="single" w:sz="4" w:space="0" w:color="000000"/>
              <w:right w:val="single" w:sz="4" w:space="0" w:color="auto"/>
            </w:tcBorders>
            <w:vAlign w:val="center"/>
            <w:hideMark/>
          </w:tcPr>
          <w:p w14:paraId="6514F94D" w14:textId="77777777" w:rsidR="004F126B" w:rsidRPr="00486123" w:rsidRDefault="004F126B" w:rsidP="001E23D2">
            <w:pPr>
              <w:rPr>
                <w:rFonts w:ascii="GHEA Grapalat" w:hAnsi="GHEA Grapalat" w:cs="Arial"/>
                <w:b/>
                <w:bCs/>
                <w:sz w:val="16"/>
                <w:szCs w:val="16"/>
              </w:rPr>
            </w:pPr>
          </w:p>
        </w:tc>
        <w:tc>
          <w:tcPr>
            <w:tcW w:w="1643" w:type="dxa"/>
            <w:vMerge/>
            <w:tcBorders>
              <w:top w:val="single" w:sz="4" w:space="0" w:color="auto"/>
              <w:left w:val="single" w:sz="4" w:space="0" w:color="auto"/>
              <w:bottom w:val="single" w:sz="4" w:space="0" w:color="000000"/>
              <w:right w:val="single" w:sz="4" w:space="0" w:color="auto"/>
            </w:tcBorders>
            <w:vAlign w:val="center"/>
            <w:hideMark/>
          </w:tcPr>
          <w:p w14:paraId="70ACD942" w14:textId="77777777" w:rsidR="004F126B" w:rsidRPr="00486123" w:rsidRDefault="004F126B" w:rsidP="001E23D2">
            <w:pPr>
              <w:rPr>
                <w:rFonts w:ascii="GHEA Grapalat" w:hAnsi="GHEA Grapalat" w:cs="Arial"/>
                <w:b/>
                <w:bCs/>
                <w:sz w:val="16"/>
                <w:szCs w:val="16"/>
              </w:rPr>
            </w:pPr>
          </w:p>
        </w:tc>
      </w:tr>
      <w:tr w:rsidR="004F126B" w:rsidRPr="00486123" w14:paraId="442EE1E5" w14:textId="77777777" w:rsidTr="004F126B">
        <w:trPr>
          <w:trHeight w:val="276"/>
        </w:trPr>
        <w:tc>
          <w:tcPr>
            <w:tcW w:w="459" w:type="dxa"/>
            <w:vMerge/>
            <w:tcBorders>
              <w:top w:val="single" w:sz="4" w:space="0" w:color="auto"/>
              <w:left w:val="single" w:sz="4" w:space="0" w:color="auto"/>
              <w:bottom w:val="single" w:sz="4" w:space="0" w:color="000000"/>
              <w:right w:val="single" w:sz="4" w:space="0" w:color="auto"/>
            </w:tcBorders>
            <w:vAlign w:val="center"/>
            <w:hideMark/>
          </w:tcPr>
          <w:p w14:paraId="5272D388"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1A29D8E2" w14:textId="77777777" w:rsidR="004F126B" w:rsidRPr="00486123" w:rsidRDefault="004F126B" w:rsidP="001E23D2">
            <w:pPr>
              <w:rPr>
                <w:rFonts w:ascii="GHEA Grapalat" w:hAnsi="GHEA Grapalat" w:cs="Arial"/>
                <w:sz w:val="16"/>
                <w:szCs w:val="16"/>
              </w:rPr>
            </w:pPr>
          </w:p>
        </w:tc>
        <w:tc>
          <w:tcPr>
            <w:tcW w:w="1103" w:type="dxa"/>
            <w:vMerge/>
            <w:tcBorders>
              <w:top w:val="single" w:sz="4" w:space="0" w:color="auto"/>
              <w:left w:val="single" w:sz="4" w:space="0" w:color="auto"/>
              <w:bottom w:val="single" w:sz="4" w:space="0" w:color="000000"/>
              <w:right w:val="single" w:sz="4" w:space="0" w:color="auto"/>
            </w:tcBorders>
            <w:vAlign w:val="center"/>
            <w:hideMark/>
          </w:tcPr>
          <w:p w14:paraId="52720CB9" w14:textId="77777777" w:rsidR="004F126B" w:rsidRPr="00486123" w:rsidRDefault="004F126B" w:rsidP="001E23D2">
            <w:pPr>
              <w:rPr>
                <w:rFonts w:ascii="GHEA Grapalat" w:hAnsi="GHEA Grapalat" w:cs="Arial"/>
                <w:sz w:val="16"/>
                <w:szCs w:val="16"/>
              </w:rPr>
            </w:pPr>
          </w:p>
        </w:tc>
        <w:tc>
          <w:tcPr>
            <w:tcW w:w="1195" w:type="dxa"/>
            <w:vMerge/>
            <w:tcBorders>
              <w:top w:val="single" w:sz="4" w:space="0" w:color="auto"/>
              <w:left w:val="single" w:sz="4" w:space="0" w:color="auto"/>
              <w:bottom w:val="single" w:sz="4" w:space="0" w:color="000000"/>
              <w:right w:val="single" w:sz="4" w:space="0" w:color="auto"/>
            </w:tcBorders>
            <w:vAlign w:val="center"/>
            <w:hideMark/>
          </w:tcPr>
          <w:p w14:paraId="7C5EFF01" w14:textId="77777777" w:rsidR="004F126B" w:rsidRPr="00486123" w:rsidRDefault="004F126B" w:rsidP="001E23D2">
            <w:pPr>
              <w:rPr>
                <w:rFonts w:ascii="GHEA Grapalat" w:hAnsi="GHEA Grapalat" w:cs="Arial"/>
                <w:sz w:val="16"/>
                <w:szCs w:val="16"/>
              </w:rPr>
            </w:pPr>
          </w:p>
        </w:tc>
        <w:tc>
          <w:tcPr>
            <w:tcW w:w="1675" w:type="dxa"/>
            <w:vMerge/>
            <w:tcBorders>
              <w:top w:val="single" w:sz="4" w:space="0" w:color="auto"/>
              <w:left w:val="single" w:sz="4" w:space="0" w:color="auto"/>
              <w:bottom w:val="single" w:sz="4" w:space="0" w:color="000000"/>
              <w:right w:val="single" w:sz="4" w:space="0" w:color="auto"/>
            </w:tcBorders>
            <w:vAlign w:val="center"/>
            <w:hideMark/>
          </w:tcPr>
          <w:p w14:paraId="6369B57C" w14:textId="77777777" w:rsidR="004F126B" w:rsidRPr="00486123" w:rsidRDefault="004F126B" w:rsidP="001E23D2">
            <w:pPr>
              <w:rPr>
                <w:rFonts w:ascii="GHEA Grapalat" w:hAnsi="GHEA Grapalat" w:cs="Arial"/>
                <w:b/>
                <w:bCs/>
                <w:sz w:val="16"/>
                <w:szCs w:val="16"/>
              </w:rPr>
            </w:pPr>
          </w:p>
        </w:tc>
        <w:tc>
          <w:tcPr>
            <w:tcW w:w="1643" w:type="dxa"/>
            <w:vMerge/>
            <w:tcBorders>
              <w:top w:val="single" w:sz="4" w:space="0" w:color="auto"/>
              <w:left w:val="single" w:sz="4" w:space="0" w:color="auto"/>
              <w:bottom w:val="single" w:sz="4" w:space="0" w:color="000000"/>
              <w:right w:val="single" w:sz="4" w:space="0" w:color="auto"/>
            </w:tcBorders>
            <w:vAlign w:val="center"/>
            <w:hideMark/>
          </w:tcPr>
          <w:p w14:paraId="69643414" w14:textId="77777777" w:rsidR="004F126B" w:rsidRPr="00486123" w:rsidRDefault="004F126B" w:rsidP="001E23D2">
            <w:pPr>
              <w:rPr>
                <w:rFonts w:ascii="GHEA Grapalat" w:hAnsi="GHEA Grapalat" w:cs="Arial"/>
                <w:b/>
                <w:bCs/>
                <w:sz w:val="16"/>
                <w:szCs w:val="16"/>
              </w:rPr>
            </w:pPr>
          </w:p>
        </w:tc>
      </w:tr>
      <w:tr w:rsidR="004F126B" w:rsidRPr="00486123" w14:paraId="38FDFF11"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559CE6FB"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2</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560E63"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 xml:space="preserve">Հանքաձյութով տոգորված խճային ծածկույթների քանդում/20քմ/ Снос битумно-битумной пропитки /20քմ/ </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72D8B0"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7EFA0FF"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2.4</w:t>
            </w:r>
          </w:p>
        </w:tc>
        <w:tc>
          <w:tcPr>
            <w:tcW w:w="1675" w:type="dxa"/>
            <w:vMerge w:val="restart"/>
            <w:tcBorders>
              <w:top w:val="nil"/>
              <w:left w:val="single" w:sz="4" w:space="0" w:color="auto"/>
              <w:bottom w:val="single" w:sz="4" w:space="0" w:color="000000"/>
              <w:right w:val="single" w:sz="4" w:space="0" w:color="auto"/>
            </w:tcBorders>
            <w:vAlign w:val="center"/>
            <w:hideMark/>
          </w:tcPr>
          <w:p w14:paraId="0F000DF0"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0.83000</w:t>
            </w:r>
          </w:p>
        </w:tc>
        <w:tc>
          <w:tcPr>
            <w:tcW w:w="1643" w:type="dxa"/>
            <w:vMerge w:val="restart"/>
            <w:tcBorders>
              <w:top w:val="nil"/>
              <w:left w:val="single" w:sz="4" w:space="0" w:color="auto"/>
              <w:bottom w:val="single" w:sz="4" w:space="0" w:color="000000"/>
              <w:right w:val="single" w:sz="4" w:space="0" w:color="auto"/>
            </w:tcBorders>
            <w:vAlign w:val="center"/>
            <w:hideMark/>
          </w:tcPr>
          <w:p w14:paraId="1023659D"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1.9920</w:t>
            </w:r>
          </w:p>
        </w:tc>
      </w:tr>
      <w:tr w:rsidR="004F126B" w:rsidRPr="00486123" w14:paraId="08B7D13A"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32F1083"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3F992331"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0E7F21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0D3EF3F6"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321E03C"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5A43CA9" w14:textId="77777777" w:rsidR="004F126B" w:rsidRPr="00486123" w:rsidRDefault="004F126B" w:rsidP="001E23D2">
            <w:pPr>
              <w:rPr>
                <w:rFonts w:ascii="GHEA Grapalat" w:hAnsi="GHEA Grapalat" w:cs="Arial"/>
                <w:b/>
                <w:bCs/>
                <w:sz w:val="16"/>
                <w:szCs w:val="16"/>
              </w:rPr>
            </w:pPr>
          </w:p>
        </w:tc>
      </w:tr>
      <w:tr w:rsidR="004F126B" w:rsidRPr="00486123" w14:paraId="7E3E6E63"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EE24988"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1A2BA75F"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17C0AD7F"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5CCADA3"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282E318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F2E4CA1" w14:textId="77777777" w:rsidR="004F126B" w:rsidRPr="00486123" w:rsidRDefault="004F126B" w:rsidP="001E23D2">
            <w:pPr>
              <w:rPr>
                <w:rFonts w:ascii="GHEA Grapalat" w:hAnsi="GHEA Grapalat" w:cs="Arial"/>
                <w:b/>
                <w:bCs/>
                <w:sz w:val="16"/>
                <w:szCs w:val="16"/>
              </w:rPr>
            </w:pPr>
          </w:p>
        </w:tc>
      </w:tr>
      <w:tr w:rsidR="004F126B" w:rsidRPr="00486123" w14:paraId="2439A944"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3C1DCB1E"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E06212D"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2C33AF0A"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5CED77E"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7B2DD3D6"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2824BB7E" w14:textId="77777777" w:rsidR="004F126B" w:rsidRPr="00486123" w:rsidRDefault="004F126B" w:rsidP="001E23D2">
            <w:pPr>
              <w:rPr>
                <w:rFonts w:ascii="GHEA Grapalat" w:hAnsi="GHEA Grapalat" w:cs="Arial"/>
                <w:b/>
                <w:bCs/>
                <w:sz w:val="16"/>
                <w:szCs w:val="16"/>
              </w:rPr>
            </w:pPr>
          </w:p>
        </w:tc>
      </w:tr>
      <w:tr w:rsidR="004F126B" w:rsidRPr="00486123" w14:paraId="51501726"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531F5D09"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3</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40F91C"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Շին. աղբի հավաքում, բարձում ինքնաթափերի վրա եւ տեղափոխում 13կմ Погрузка строй. мусора, излишной почвы, на самосвалы и транспортировка до 13 км</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8A19504"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տ</w:t>
            </w:r>
            <w:r w:rsidRPr="00486123">
              <w:rPr>
                <w:rFonts w:ascii="GHEA Grapalat" w:hAnsi="GHEA Grapalat" w:cs="Arial"/>
                <w:sz w:val="16"/>
                <w:szCs w:val="16"/>
              </w:rPr>
              <w:t>/</w:t>
            </w:r>
            <w:r w:rsidRPr="00486123">
              <w:rPr>
                <w:rFonts w:ascii="GHEA Grapalat" w:hAnsi="GHEA Grapalat" w:cs="Calibri"/>
                <w:sz w:val="16"/>
                <w:szCs w:val="16"/>
              </w:rPr>
              <w:t>тн</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9DE9F62"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5.75</w:t>
            </w:r>
          </w:p>
        </w:tc>
        <w:tc>
          <w:tcPr>
            <w:tcW w:w="1675" w:type="dxa"/>
            <w:vMerge w:val="restart"/>
            <w:tcBorders>
              <w:top w:val="nil"/>
              <w:left w:val="single" w:sz="4" w:space="0" w:color="auto"/>
              <w:bottom w:val="single" w:sz="4" w:space="0" w:color="000000"/>
              <w:right w:val="single" w:sz="4" w:space="0" w:color="auto"/>
            </w:tcBorders>
            <w:vAlign w:val="center"/>
            <w:hideMark/>
          </w:tcPr>
          <w:p w14:paraId="7C953FC6"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4.24000</w:t>
            </w:r>
          </w:p>
        </w:tc>
        <w:tc>
          <w:tcPr>
            <w:tcW w:w="1643" w:type="dxa"/>
            <w:vMerge w:val="restart"/>
            <w:tcBorders>
              <w:top w:val="nil"/>
              <w:left w:val="single" w:sz="4" w:space="0" w:color="auto"/>
              <w:bottom w:val="single" w:sz="4" w:space="0" w:color="000000"/>
              <w:right w:val="single" w:sz="4" w:space="0" w:color="auto"/>
            </w:tcBorders>
            <w:vAlign w:val="center"/>
            <w:hideMark/>
          </w:tcPr>
          <w:p w14:paraId="04BC9295"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24.3800</w:t>
            </w:r>
          </w:p>
        </w:tc>
      </w:tr>
      <w:tr w:rsidR="004F126B" w:rsidRPr="00486123" w14:paraId="0DF8706F"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894EF6A"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4B16A7B"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354EDAA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D264C8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31536C94"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68793BCF" w14:textId="77777777" w:rsidR="004F126B" w:rsidRPr="00486123" w:rsidRDefault="004F126B" w:rsidP="001E23D2">
            <w:pPr>
              <w:rPr>
                <w:rFonts w:ascii="GHEA Grapalat" w:hAnsi="GHEA Grapalat" w:cs="Arial"/>
                <w:b/>
                <w:bCs/>
                <w:sz w:val="16"/>
                <w:szCs w:val="16"/>
              </w:rPr>
            </w:pPr>
          </w:p>
        </w:tc>
      </w:tr>
      <w:tr w:rsidR="004F126B" w:rsidRPr="00486123" w14:paraId="537EB5EE"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0EFE0BF3"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31D108A"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4D105EDD"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0814313C"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09B18253"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79E14E1D" w14:textId="77777777" w:rsidR="004F126B" w:rsidRPr="00486123" w:rsidRDefault="004F126B" w:rsidP="001E23D2">
            <w:pPr>
              <w:rPr>
                <w:rFonts w:ascii="GHEA Grapalat" w:hAnsi="GHEA Grapalat" w:cs="Arial"/>
                <w:b/>
                <w:bCs/>
                <w:sz w:val="16"/>
                <w:szCs w:val="16"/>
              </w:rPr>
            </w:pPr>
          </w:p>
        </w:tc>
      </w:tr>
      <w:tr w:rsidR="004F126B" w:rsidRPr="00486123" w14:paraId="0FB66EAF"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3F164DFE"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55BADDA4"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CD5CAA5"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30CC15A0"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2066745E"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158AFA71" w14:textId="77777777" w:rsidR="004F126B" w:rsidRPr="00486123" w:rsidRDefault="004F126B" w:rsidP="001E23D2">
            <w:pPr>
              <w:rPr>
                <w:rFonts w:ascii="GHEA Grapalat" w:hAnsi="GHEA Grapalat" w:cs="Arial"/>
                <w:b/>
                <w:bCs/>
                <w:sz w:val="16"/>
                <w:szCs w:val="16"/>
              </w:rPr>
            </w:pPr>
          </w:p>
        </w:tc>
      </w:tr>
      <w:tr w:rsidR="004F126B" w:rsidRPr="00486123" w14:paraId="7596B57A"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64C0FACD"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4</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627266"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Անձրևատարերի ապամոնտաժում  Демонтаж дождевиков</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DCB8A6D"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հատ</w:t>
            </w:r>
            <w:r w:rsidRPr="00486123">
              <w:rPr>
                <w:rFonts w:ascii="GHEA Grapalat" w:hAnsi="GHEA Grapalat" w:cs="Arial"/>
                <w:sz w:val="16"/>
                <w:szCs w:val="16"/>
              </w:rPr>
              <w:t>/</w:t>
            </w:r>
            <w:r w:rsidRPr="00486123">
              <w:rPr>
                <w:rFonts w:ascii="GHEA Grapalat" w:hAnsi="GHEA Grapalat" w:cs="Calibri"/>
                <w:sz w:val="16"/>
                <w:szCs w:val="16"/>
              </w:rPr>
              <w:t>шт</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48A2321"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w:t>
            </w:r>
          </w:p>
        </w:tc>
        <w:tc>
          <w:tcPr>
            <w:tcW w:w="1675" w:type="dxa"/>
            <w:vMerge w:val="restart"/>
            <w:tcBorders>
              <w:top w:val="nil"/>
              <w:left w:val="single" w:sz="4" w:space="0" w:color="auto"/>
              <w:bottom w:val="single" w:sz="4" w:space="0" w:color="000000"/>
              <w:right w:val="single" w:sz="4" w:space="0" w:color="auto"/>
            </w:tcBorders>
            <w:vAlign w:val="center"/>
            <w:hideMark/>
          </w:tcPr>
          <w:p w14:paraId="52729748"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5.79000</w:t>
            </w:r>
          </w:p>
        </w:tc>
        <w:tc>
          <w:tcPr>
            <w:tcW w:w="1643" w:type="dxa"/>
            <w:vMerge w:val="restart"/>
            <w:tcBorders>
              <w:top w:val="nil"/>
              <w:left w:val="single" w:sz="4" w:space="0" w:color="auto"/>
              <w:bottom w:val="single" w:sz="4" w:space="0" w:color="000000"/>
              <w:right w:val="single" w:sz="4" w:space="0" w:color="auto"/>
            </w:tcBorders>
            <w:vAlign w:val="center"/>
            <w:hideMark/>
          </w:tcPr>
          <w:p w14:paraId="11228D62"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11.5800</w:t>
            </w:r>
          </w:p>
        </w:tc>
      </w:tr>
      <w:tr w:rsidR="004F126B" w:rsidRPr="00486123" w14:paraId="659D66E2"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31BCF119"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387A1596"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3E9AFC9A"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AD96301"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0B80D01"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FD7D1EF" w14:textId="77777777" w:rsidR="004F126B" w:rsidRPr="00486123" w:rsidRDefault="004F126B" w:rsidP="001E23D2">
            <w:pPr>
              <w:rPr>
                <w:rFonts w:ascii="GHEA Grapalat" w:hAnsi="GHEA Grapalat" w:cs="Arial"/>
                <w:b/>
                <w:bCs/>
                <w:sz w:val="16"/>
                <w:szCs w:val="16"/>
              </w:rPr>
            </w:pPr>
          </w:p>
        </w:tc>
      </w:tr>
      <w:tr w:rsidR="004F126B" w:rsidRPr="00486123" w14:paraId="7FCE5768"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280DA9E"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44FDC88"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06CC0DEC"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5D3ED945"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F22114B"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68FE534B" w14:textId="77777777" w:rsidR="004F126B" w:rsidRPr="00486123" w:rsidRDefault="004F126B" w:rsidP="001E23D2">
            <w:pPr>
              <w:rPr>
                <w:rFonts w:ascii="GHEA Grapalat" w:hAnsi="GHEA Grapalat" w:cs="Arial"/>
                <w:b/>
                <w:bCs/>
                <w:sz w:val="16"/>
                <w:szCs w:val="16"/>
              </w:rPr>
            </w:pPr>
          </w:p>
        </w:tc>
      </w:tr>
      <w:tr w:rsidR="004F126B" w:rsidRPr="00486123" w14:paraId="26B65F39"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29FC37F4"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BFB5931"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0499869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0CC3362"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04DBEDC1"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43CAC9B" w14:textId="77777777" w:rsidR="004F126B" w:rsidRPr="00486123" w:rsidRDefault="004F126B" w:rsidP="001E23D2">
            <w:pPr>
              <w:rPr>
                <w:rFonts w:ascii="GHEA Grapalat" w:hAnsi="GHEA Grapalat" w:cs="Arial"/>
                <w:b/>
                <w:bCs/>
                <w:sz w:val="16"/>
                <w:szCs w:val="16"/>
              </w:rPr>
            </w:pPr>
          </w:p>
        </w:tc>
      </w:tr>
      <w:tr w:rsidR="004F126B" w:rsidRPr="00486123" w14:paraId="0F6C839C"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3D6FC7ED"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5</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55AE1C"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Անձրևատարերի պատերի բարձրացում միաձույլ B20 դասի բետոնով Подъем перекрытия дождевиков монолитным бетоном класса B 20</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60527EF"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մ</w:t>
            </w:r>
            <w:r w:rsidRPr="00486123">
              <w:rPr>
                <w:rFonts w:ascii="GHEA Grapalat" w:hAnsi="GHEA Grapalat" w:cs="Arial"/>
                <w:sz w:val="16"/>
                <w:szCs w:val="16"/>
              </w:rPr>
              <w:t>3/</w:t>
            </w:r>
            <w:r w:rsidRPr="00486123">
              <w:rPr>
                <w:rFonts w:ascii="GHEA Grapalat" w:hAnsi="GHEA Grapalat" w:cs="Calibri"/>
                <w:sz w:val="16"/>
                <w:szCs w:val="16"/>
              </w:rPr>
              <w:t>м</w:t>
            </w:r>
            <w:r w:rsidRPr="00486123">
              <w:rPr>
                <w:rFonts w:ascii="GHEA Grapalat" w:hAnsi="GHEA Grapalat" w:cs="Arial"/>
                <w:sz w:val="16"/>
                <w:szCs w:val="16"/>
              </w:rPr>
              <w:t>3</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ED9EBC4"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0.60</w:t>
            </w:r>
          </w:p>
        </w:tc>
        <w:tc>
          <w:tcPr>
            <w:tcW w:w="1675" w:type="dxa"/>
            <w:vMerge w:val="restart"/>
            <w:tcBorders>
              <w:top w:val="nil"/>
              <w:left w:val="single" w:sz="4" w:space="0" w:color="auto"/>
              <w:bottom w:val="single" w:sz="4" w:space="0" w:color="000000"/>
              <w:right w:val="single" w:sz="4" w:space="0" w:color="auto"/>
            </w:tcBorders>
            <w:vAlign w:val="center"/>
            <w:hideMark/>
          </w:tcPr>
          <w:p w14:paraId="3936A647"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81.73000</w:t>
            </w:r>
          </w:p>
        </w:tc>
        <w:tc>
          <w:tcPr>
            <w:tcW w:w="1643" w:type="dxa"/>
            <w:vMerge w:val="restart"/>
            <w:tcBorders>
              <w:top w:val="nil"/>
              <w:left w:val="single" w:sz="4" w:space="0" w:color="auto"/>
              <w:bottom w:val="single" w:sz="4" w:space="0" w:color="000000"/>
              <w:right w:val="single" w:sz="4" w:space="0" w:color="auto"/>
            </w:tcBorders>
            <w:vAlign w:val="center"/>
            <w:hideMark/>
          </w:tcPr>
          <w:p w14:paraId="0095D72D"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49.0380</w:t>
            </w:r>
          </w:p>
        </w:tc>
      </w:tr>
      <w:tr w:rsidR="004F126B" w:rsidRPr="00486123" w14:paraId="274574A1"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5101BC3B"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A9F107E"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534886E4"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206BBFDB"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0AC050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249E0E4" w14:textId="77777777" w:rsidR="004F126B" w:rsidRPr="00486123" w:rsidRDefault="004F126B" w:rsidP="001E23D2">
            <w:pPr>
              <w:rPr>
                <w:rFonts w:ascii="GHEA Grapalat" w:hAnsi="GHEA Grapalat" w:cs="Arial"/>
                <w:b/>
                <w:bCs/>
                <w:sz w:val="16"/>
                <w:szCs w:val="16"/>
              </w:rPr>
            </w:pPr>
          </w:p>
        </w:tc>
      </w:tr>
      <w:tr w:rsidR="004F126B" w:rsidRPr="00486123" w14:paraId="293D150E"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2E980A3F"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19CDF0D9"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0C9D862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122F7CE7"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42D76663"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5C7FADD8" w14:textId="77777777" w:rsidR="004F126B" w:rsidRPr="00486123" w:rsidRDefault="004F126B" w:rsidP="001E23D2">
            <w:pPr>
              <w:rPr>
                <w:rFonts w:ascii="GHEA Grapalat" w:hAnsi="GHEA Grapalat" w:cs="Arial"/>
                <w:b/>
                <w:bCs/>
                <w:sz w:val="16"/>
                <w:szCs w:val="16"/>
              </w:rPr>
            </w:pPr>
          </w:p>
        </w:tc>
      </w:tr>
      <w:tr w:rsidR="004F126B" w:rsidRPr="00486123" w14:paraId="7A2029EE"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275D8EE8"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4B40256F"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76E8F447"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1F049A4"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5A461089"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4CF5508E" w14:textId="77777777" w:rsidR="004F126B" w:rsidRPr="00486123" w:rsidRDefault="004F126B" w:rsidP="001E23D2">
            <w:pPr>
              <w:rPr>
                <w:rFonts w:ascii="GHEA Grapalat" w:hAnsi="GHEA Grapalat" w:cs="Arial"/>
                <w:b/>
                <w:bCs/>
                <w:sz w:val="16"/>
                <w:szCs w:val="16"/>
              </w:rPr>
            </w:pPr>
          </w:p>
        </w:tc>
      </w:tr>
      <w:tr w:rsidR="004F126B" w:rsidRPr="00486123" w14:paraId="2CE0E226" w14:textId="77777777" w:rsidTr="004F126B">
        <w:trPr>
          <w:trHeight w:val="276"/>
        </w:trPr>
        <w:tc>
          <w:tcPr>
            <w:tcW w:w="459" w:type="dxa"/>
            <w:vMerge w:val="restart"/>
            <w:tcBorders>
              <w:top w:val="nil"/>
              <w:left w:val="single" w:sz="4" w:space="0" w:color="auto"/>
              <w:bottom w:val="single" w:sz="4" w:space="0" w:color="000000"/>
              <w:right w:val="single" w:sz="4" w:space="0" w:color="auto"/>
            </w:tcBorders>
            <w:noWrap/>
            <w:vAlign w:val="center"/>
            <w:hideMark/>
          </w:tcPr>
          <w:p w14:paraId="3EF58134"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6</w:t>
            </w:r>
          </w:p>
        </w:tc>
        <w:tc>
          <w:tcPr>
            <w:tcW w:w="395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6A7789" w14:textId="77777777" w:rsidR="004F126B" w:rsidRPr="00486123" w:rsidRDefault="004F126B" w:rsidP="001E23D2">
            <w:pPr>
              <w:rPr>
                <w:rFonts w:ascii="GHEA Grapalat" w:hAnsi="GHEA Grapalat" w:cs="Arial"/>
                <w:sz w:val="16"/>
                <w:szCs w:val="16"/>
              </w:rPr>
            </w:pPr>
            <w:r w:rsidRPr="00486123">
              <w:rPr>
                <w:rFonts w:ascii="GHEA Grapalat" w:hAnsi="GHEA Grapalat" w:cs="Arial"/>
                <w:sz w:val="16"/>
                <w:szCs w:val="16"/>
              </w:rPr>
              <w:t>Անձրևատարերի վերատեղադրում переустановка разобранной дождевиков</w:t>
            </w:r>
          </w:p>
        </w:tc>
        <w:tc>
          <w:tcPr>
            <w:tcW w:w="110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E78C631"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Sylfaen"/>
                <w:sz w:val="16"/>
                <w:szCs w:val="16"/>
              </w:rPr>
              <w:t>հատ</w:t>
            </w:r>
            <w:r w:rsidRPr="00486123">
              <w:rPr>
                <w:rFonts w:ascii="GHEA Grapalat" w:hAnsi="GHEA Grapalat" w:cs="Arial"/>
                <w:sz w:val="16"/>
                <w:szCs w:val="16"/>
              </w:rPr>
              <w:t>/</w:t>
            </w:r>
            <w:r w:rsidRPr="00486123">
              <w:rPr>
                <w:rFonts w:ascii="GHEA Grapalat" w:hAnsi="GHEA Grapalat" w:cs="Calibri"/>
                <w:sz w:val="16"/>
                <w:szCs w:val="16"/>
              </w:rPr>
              <w:t>шт</w:t>
            </w:r>
          </w:p>
        </w:tc>
        <w:tc>
          <w:tcPr>
            <w:tcW w:w="11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A5836B8" w14:textId="77777777" w:rsidR="004F126B" w:rsidRPr="00486123" w:rsidRDefault="004F126B" w:rsidP="001E23D2">
            <w:pPr>
              <w:jc w:val="center"/>
              <w:rPr>
                <w:rFonts w:ascii="GHEA Grapalat" w:hAnsi="GHEA Grapalat" w:cs="Arial"/>
                <w:sz w:val="16"/>
                <w:szCs w:val="16"/>
              </w:rPr>
            </w:pPr>
            <w:r w:rsidRPr="00486123">
              <w:rPr>
                <w:rFonts w:ascii="GHEA Grapalat" w:hAnsi="GHEA Grapalat" w:cs="Arial"/>
                <w:sz w:val="16"/>
                <w:szCs w:val="16"/>
              </w:rPr>
              <w:t>2</w:t>
            </w:r>
          </w:p>
        </w:tc>
        <w:tc>
          <w:tcPr>
            <w:tcW w:w="1675" w:type="dxa"/>
            <w:vMerge w:val="restart"/>
            <w:tcBorders>
              <w:top w:val="nil"/>
              <w:left w:val="single" w:sz="4" w:space="0" w:color="auto"/>
              <w:bottom w:val="single" w:sz="4" w:space="0" w:color="000000"/>
              <w:right w:val="single" w:sz="4" w:space="0" w:color="auto"/>
            </w:tcBorders>
            <w:vAlign w:val="center"/>
            <w:hideMark/>
          </w:tcPr>
          <w:p w14:paraId="1538007F"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14.12000</w:t>
            </w:r>
          </w:p>
        </w:tc>
        <w:tc>
          <w:tcPr>
            <w:tcW w:w="1643" w:type="dxa"/>
            <w:vMerge w:val="restart"/>
            <w:tcBorders>
              <w:top w:val="nil"/>
              <w:left w:val="single" w:sz="4" w:space="0" w:color="auto"/>
              <w:bottom w:val="single" w:sz="4" w:space="0" w:color="000000"/>
              <w:right w:val="single" w:sz="4" w:space="0" w:color="auto"/>
            </w:tcBorders>
            <w:vAlign w:val="center"/>
            <w:hideMark/>
          </w:tcPr>
          <w:p w14:paraId="2077BED6"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28.2400</w:t>
            </w:r>
          </w:p>
        </w:tc>
      </w:tr>
      <w:tr w:rsidR="004F126B" w:rsidRPr="00486123" w14:paraId="33D3D378"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A508D71"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F4F0664"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5B4D1BD"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4DF2E54"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101313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5CA0FFB" w14:textId="77777777" w:rsidR="004F126B" w:rsidRPr="00486123" w:rsidRDefault="004F126B" w:rsidP="001E23D2">
            <w:pPr>
              <w:rPr>
                <w:rFonts w:ascii="GHEA Grapalat" w:hAnsi="GHEA Grapalat" w:cs="Arial"/>
                <w:b/>
                <w:bCs/>
                <w:sz w:val="16"/>
                <w:szCs w:val="16"/>
              </w:rPr>
            </w:pPr>
          </w:p>
        </w:tc>
      </w:tr>
      <w:tr w:rsidR="004F126B" w:rsidRPr="00486123" w14:paraId="371BE80B"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606480C7"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AAD3880"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325D30B0"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3C218D87"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E3F59B8"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0F61D458" w14:textId="77777777" w:rsidR="004F126B" w:rsidRPr="00486123" w:rsidRDefault="004F126B" w:rsidP="001E23D2">
            <w:pPr>
              <w:rPr>
                <w:rFonts w:ascii="GHEA Grapalat" w:hAnsi="GHEA Grapalat" w:cs="Arial"/>
                <w:b/>
                <w:bCs/>
                <w:sz w:val="16"/>
                <w:szCs w:val="16"/>
              </w:rPr>
            </w:pPr>
          </w:p>
        </w:tc>
      </w:tr>
      <w:tr w:rsidR="004F126B" w:rsidRPr="00486123" w14:paraId="3D6A2909" w14:textId="77777777" w:rsidTr="004F126B">
        <w:trPr>
          <w:trHeight w:val="276"/>
        </w:trPr>
        <w:tc>
          <w:tcPr>
            <w:tcW w:w="459" w:type="dxa"/>
            <w:vMerge/>
            <w:tcBorders>
              <w:top w:val="nil"/>
              <w:left w:val="single" w:sz="4" w:space="0" w:color="auto"/>
              <w:bottom w:val="single" w:sz="4" w:space="0" w:color="000000"/>
              <w:right w:val="single" w:sz="4" w:space="0" w:color="auto"/>
            </w:tcBorders>
            <w:vAlign w:val="center"/>
            <w:hideMark/>
          </w:tcPr>
          <w:p w14:paraId="44A1D10D" w14:textId="77777777" w:rsidR="004F126B" w:rsidRPr="00486123" w:rsidRDefault="004F126B" w:rsidP="001E23D2">
            <w:pPr>
              <w:rPr>
                <w:rFonts w:ascii="GHEA Grapalat" w:hAnsi="GHEA Grapalat" w:cs="Arial"/>
                <w:sz w:val="16"/>
                <w:szCs w:val="16"/>
              </w:rPr>
            </w:pPr>
          </w:p>
        </w:tc>
        <w:tc>
          <w:tcPr>
            <w:tcW w:w="3951" w:type="dxa"/>
            <w:vMerge/>
            <w:tcBorders>
              <w:top w:val="nil"/>
              <w:left w:val="single" w:sz="4" w:space="0" w:color="auto"/>
              <w:bottom w:val="single" w:sz="4" w:space="0" w:color="auto"/>
              <w:right w:val="single" w:sz="4" w:space="0" w:color="auto"/>
            </w:tcBorders>
            <w:vAlign w:val="center"/>
            <w:hideMark/>
          </w:tcPr>
          <w:p w14:paraId="0EDDBE83" w14:textId="77777777" w:rsidR="004F126B" w:rsidRPr="00486123" w:rsidRDefault="004F126B" w:rsidP="001E23D2">
            <w:pPr>
              <w:rPr>
                <w:rFonts w:ascii="GHEA Grapalat" w:hAnsi="GHEA Grapalat" w:cs="Arial"/>
                <w:sz w:val="16"/>
                <w:szCs w:val="16"/>
              </w:rPr>
            </w:pPr>
          </w:p>
        </w:tc>
        <w:tc>
          <w:tcPr>
            <w:tcW w:w="1103" w:type="dxa"/>
            <w:vMerge/>
            <w:tcBorders>
              <w:top w:val="nil"/>
              <w:left w:val="single" w:sz="4" w:space="0" w:color="auto"/>
              <w:bottom w:val="single" w:sz="4" w:space="0" w:color="000000"/>
              <w:right w:val="single" w:sz="4" w:space="0" w:color="auto"/>
            </w:tcBorders>
            <w:vAlign w:val="center"/>
            <w:hideMark/>
          </w:tcPr>
          <w:p w14:paraId="6BE25272" w14:textId="77777777" w:rsidR="004F126B" w:rsidRPr="00486123" w:rsidRDefault="004F126B" w:rsidP="001E23D2">
            <w:pPr>
              <w:rPr>
                <w:rFonts w:ascii="GHEA Grapalat" w:hAnsi="GHEA Grapalat" w:cs="Arial"/>
                <w:sz w:val="16"/>
                <w:szCs w:val="16"/>
              </w:rPr>
            </w:pPr>
          </w:p>
        </w:tc>
        <w:tc>
          <w:tcPr>
            <w:tcW w:w="1195" w:type="dxa"/>
            <w:vMerge/>
            <w:tcBorders>
              <w:top w:val="nil"/>
              <w:left w:val="single" w:sz="4" w:space="0" w:color="auto"/>
              <w:bottom w:val="single" w:sz="4" w:space="0" w:color="000000"/>
              <w:right w:val="single" w:sz="4" w:space="0" w:color="auto"/>
            </w:tcBorders>
            <w:vAlign w:val="center"/>
            <w:hideMark/>
          </w:tcPr>
          <w:p w14:paraId="6481DBB8" w14:textId="77777777" w:rsidR="004F126B" w:rsidRPr="00486123" w:rsidRDefault="004F126B" w:rsidP="001E23D2">
            <w:pPr>
              <w:rPr>
                <w:rFonts w:ascii="GHEA Grapalat" w:hAnsi="GHEA Grapalat" w:cs="Arial"/>
                <w:sz w:val="16"/>
                <w:szCs w:val="16"/>
              </w:rPr>
            </w:pPr>
          </w:p>
        </w:tc>
        <w:tc>
          <w:tcPr>
            <w:tcW w:w="1675" w:type="dxa"/>
            <w:vMerge/>
            <w:tcBorders>
              <w:top w:val="nil"/>
              <w:left w:val="single" w:sz="4" w:space="0" w:color="auto"/>
              <w:bottom w:val="single" w:sz="4" w:space="0" w:color="000000"/>
              <w:right w:val="single" w:sz="4" w:space="0" w:color="auto"/>
            </w:tcBorders>
            <w:vAlign w:val="center"/>
            <w:hideMark/>
          </w:tcPr>
          <w:p w14:paraId="64D708DE" w14:textId="77777777" w:rsidR="004F126B" w:rsidRPr="00486123" w:rsidRDefault="004F126B" w:rsidP="001E23D2">
            <w:pPr>
              <w:rPr>
                <w:rFonts w:ascii="GHEA Grapalat" w:hAnsi="GHEA Grapalat" w:cs="Arial"/>
                <w:b/>
                <w:bCs/>
                <w:sz w:val="16"/>
                <w:szCs w:val="16"/>
              </w:rPr>
            </w:pPr>
          </w:p>
        </w:tc>
        <w:tc>
          <w:tcPr>
            <w:tcW w:w="1643" w:type="dxa"/>
            <w:vMerge/>
            <w:tcBorders>
              <w:top w:val="nil"/>
              <w:left w:val="single" w:sz="4" w:space="0" w:color="auto"/>
              <w:bottom w:val="single" w:sz="4" w:space="0" w:color="000000"/>
              <w:right w:val="single" w:sz="4" w:space="0" w:color="auto"/>
            </w:tcBorders>
            <w:vAlign w:val="center"/>
            <w:hideMark/>
          </w:tcPr>
          <w:p w14:paraId="287C237D" w14:textId="77777777" w:rsidR="004F126B" w:rsidRPr="00486123" w:rsidRDefault="004F126B" w:rsidP="001E23D2">
            <w:pPr>
              <w:rPr>
                <w:rFonts w:ascii="GHEA Grapalat" w:hAnsi="GHEA Grapalat" w:cs="Arial"/>
                <w:b/>
                <w:bCs/>
                <w:sz w:val="16"/>
                <w:szCs w:val="16"/>
              </w:rPr>
            </w:pPr>
          </w:p>
        </w:tc>
      </w:tr>
      <w:tr w:rsidR="004F126B" w:rsidRPr="00486123" w14:paraId="7084B63A" w14:textId="77777777" w:rsidTr="004F126B">
        <w:trPr>
          <w:trHeight w:val="330"/>
        </w:trPr>
        <w:tc>
          <w:tcPr>
            <w:tcW w:w="459" w:type="dxa"/>
            <w:tcBorders>
              <w:top w:val="nil"/>
              <w:left w:val="single" w:sz="4" w:space="0" w:color="auto"/>
              <w:bottom w:val="single" w:sz="4" w:space="0" w:color="auto"/>
              <w:right w:val="single" w:sz="4" w:space="0" w:color="auto"/>
            </w:tcBorders>
            <w:shd w:val="clear" w:color="000000" w:fill="B8CCE4"/>
            <w:noWrap/>
            <w:vAlign w:val="center"/>
            <w:hideMark/>
          </w:tcPr>
          <w:p w14:paraId="2CB501B5" w14:textId="77777777" w:rsidR="004F126B" w:rsidRPr="00486123" w:rsidRDefault="004F126B" w:rsidP="001E23D2">
            <w:pPr>
              <w:rPr>
                <w:rFonts w:ascii="GHEA Grapalat" w:hAnsi="GHEA Grapalat" w:cs="Arial"/>
                <w:sz w:val="16"/>
                <w:szCs w:val="16"/>
              </w:rPr>
            </w:pPr>
            <w:r w:rsidRPr="00486123">
              <w:rPr>
                <w:rFonts w:ascii="Calibri" w:hAnsi="Calibri" w:cs="Calibri"/>
                <w:sz w:val="16"/>
                <w:szCs w:val="16"/>
              </w:rPr>
              <w:t> </w:t>
            </w:r>
          </w:p>
        </w:tc>
        <w:tc>
          <w:tcPr>
            <w:tcW w:w="6250" w:type="dxa"/>
            <w:gridSpan w:val="3"/>
            <w:tcBorders>
              <w:top w:val="single" w:sz="4" w:space="0" w:color="auto"/>
              <w:left w:val="nil"/>
              <w:bottom w:val="single" w:sz="4" w:space="0" w:color="auto"/>
              <w:right w:val="single" w:sz="4" w:space="0" w:color="000000"/>
            </w:tcBorders>
            <w:shd w:val="clear" w:color="000000" w:fill="B8CCE4"/>
            <w:vAlign w:val="center"/>
            <w:hideMark/>
          </w:tcPr>
          <w:p w14:paraId="370F4283" w14:textId="77777777" w:rsidR="004F126B" w:rsidRPr="00486123" w:rsidRDefault="004F126B" w:rsidP="001E23D2">
            <w:pPr>
              <w:rPr>
                <w:rFonts w:ascii="GHEA Grapalat" w:hAnsi="GHEA Grapalat" w:cs="Arial"/>
                <w:b/>
                <w:bCs/>
                <w:sz w:val="20"/>
                <w:szCs w:val="20"/>
              </w:rPr>
            </w:pPr>
            <w:r w:rsidRPr="00486123">
              <w:rPr>
                <w:rFonts w:ascii="GHEA Grapalat" w:hAnsi="GHEA Grapalat" w:cs="Sylfaen"/>
                <w:b/>
                <w:bCs/>
                <w:sz w:val="20"/>
                <w:szCs w:val="20"/>
              </w:rPr>
              <w:t>Ընդամենը</w:t>
            </w:r>
          </w:p>
        </w:tc>
        <w:tc>
          <w:tcPr>
            <w:tcW w:w="1675" w:type="dxa"/>
            <w:tcBorders>
              <w:top w:val="nil"/>
              <w:left w:val="nil"/>
              <w:bottom w:val="single" w:sz="4" w:space="0" w:color="auto"/>
              <w:right w:val="single" w:sz="4" w:space="0" w:color="auto"/>
            </w:tcBorders>
            <w:shd w:val="clear" w:color="000000" w:fill="B8CCE4"/>
            <w:vAlign w:val="center"/>
            <w:hideMark/>
          </w:tcPr>
          <w:p w14:paraId="5F77798C"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643" w:type="dxa"/>
            <w:tcBorders>
              <w:top w:val="nil"/>
              <w:left w:val="nil"/>
              <w:bottom w:val="single" w:sz="4" w:space="0" w:color="auto"/>
              <w:right w:val="single" w:sz="4" w:space="0" w:color="auto"/>
            </w:tcBorders>
            <w:shd w:val="clear" w:color="000000" w:fill="B8CCE4"/>
            <w:vAlign w:val="center"/>
            <w:hideMark/>
          </w:tcPr>
          <w:p w14:paraId="057EE786"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98220.8335</w:t>
            </w:r>
          </w:p>
        </w:tc>
      </w:tr>
      <w:tr w:rsidR="004F126B" w:rsidRPr="00486123" w14:paraId="04A43868" w14:textId="77777777" w:rsidTr="004F126B">
        <w:trPr>
          <w:trHeight w:val="330"/>
        </w:trPr>
        <w:tc>
          <w:tcPr>
            <w:tcW w:w="459" w:type="dxa"/>
            <w:tcBorders>
              <w:top w:val="nil"/>
              <w:left w:val="single" w:sz="4" w:space="0" w:color="auto"/>
              <w:bottom w:val="single" w:sz="4" w:space="0" w:color="auto"/>
              <w:right w:val="single" w:sz="4" w:space="0" w:color="auto"/>
            </w:tcBorders>
            <w:shd w:val="clear" w:color="000000" w:fill="B8CCE4"/>
            <w:noWrap/>
            <w:vAlign w:val="center"/>
            <w:hideMark/>
          </w:tcPr>
          <w:p w14:paraId="2E4FB1E7" w14:textId="77777777" w:rsidR="004F126B" w:rsidRPr="00486123" w:rsidRDefault="004F126B" w:rsidP="001E23D2">
            <w:pPr>
              <w:rPr>
                <w:rFonts w:ascii="GHEA Grapalat" w:hAnsi="GHEA Grapalat" w:cs="Arial"/>
                <w:sz w:val="16"/>
                <w:szCs w:val="16"/>
              </w:rPr>
            </w:pPr>
            <w:r w:rsidRPr="00486123">
              <w:rPr>
                <w:rFonts w:ascii="Calibri" w:hAnsi="Calibri" w:cs="Calibri"/>
                <w:sz w:val="16"/>
                <w:szCs w:val="16"/>
              </w:rPr>
              <w:t> </w:t>
            </w:r>
          </w:p>
        </w:tc>
        <w:tc>
          <w:tcPr>
            <w:tcW w:w="6250" w:type="dxa"/>
            <w:gridSpan w:val="3"/>
            <w:tcBorders>
              <w:top w:val="single" w:sz="4" w:space="0" w:color="auto"/>
              <w:left w:val="nil"/>
              <w:bottom w:val="single" w:sz="4" w:space="0" w:color="auto"/>
              <w:right w:val="single" w:sz="4" w:space="0" w:color="000000"/>
            </w:tcBorders>
            <w:shd w:val="clear" w:color="000000" w:fill="B8CCE4"/>
            <w:vAlign w:val="center"/>
            <w:hideMark/>
          </w:tcPr>
          <w:p w14:paraId="4268B4DF" w14:textId="77777777" w:rsidR="004F126B" w:rsidRPr="00486123" w:rsidRDefault="004F126B" w:rsidP="001E23D2">
            <w:pPr>
              <w:rPr>
                <w:rFonts w:ascii="GHEA Grapalat" w:hAnsi="GHEA Grapalat" w:cs="Arial"/>
                <w:b/>
                <w:bCs/>
                <w:sz w:val="20"/>
                <w:szCs w:val="20"/>
              </w:rPr>
            </w:pPr>
            <w:r w:rsidRPr="00486123">
              <w:rPr>
                <w:rFonts w:ascii="GHEA Grapalat" w:hAnsi="GHEA Grapalat" w:cs="Sylfaen"/>
                <w:b/>
                <w:bCs/>
                <w:sz w:val="20"/>
                <w:szCs w:val="20"/>
              </w:rPr>
              <w:t>ԱԱՀ</w:t>
            </w:r>
            <w:r w:rsidRPr="00486123">
              <w:rPr>
                <w:rFonts w:ascii="GHEA Grapalat" w:hAnsi="GHEA Grapalat" w:cs="Arial"/>
                <w:b/>
                <w:bCs/>
                <w:sz w:val="20"/>
                <w:szCs w:val="20"/>
              </w:rPr>
              <w:t>, 20%</w:t>
            </w:r>
          </w:p>
        </w:tc>
        <w:tc>
          <w:tcPr>
            <w:tcW w:w="1675" w:type="dxa"/>
            <w:tcBorders>
              <w:top w:val="nil"/>
              <w:left w:val="nil"/>
              <w:bottom w:val="single" w:sz="4" w:space="0" w:color="auto"/>
              <w:right w:val="single" w:sz="4" w:space="0" w:color="auto"/>
            </w:tcBorders>
            <w:shd w:val="clear" w:color="000000" w:fill="B8CCE4"/>
            <w:vAlign w:val="center"/>
            <w:hideMark/>
          </w:tcPr>
          <w:p w14:paraId="45EFB391"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643" w:type="dxa"/>
            <w:tcBorders>
              <w:top w:val="nil"/>
              <w:left w:val="nil"/>
              <w:bottom w:val="single" w:sz="4" w:space="0" w:color="auto"/>
              <w:right w:val="single" w:sz="4" w:space="0" w:color="auto"/>
            </w:tcBorders>
            <w:shd w:val="clear" w:color="000000" w:fill="B8CCE4"/>
            <w:vAlign w:val="center"/>
            <w:hideMark/>
          </w:tcPr>
          <w:p w14:paraId="17C89260"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19644.1667</w:t>
            </w:r>
          </w:p>
        </w:tc>
      </w:tr>
      <w:tr w:rsidR="004F126B" w:rsidRPr="00486123" w14:paraId="5075E54B" w14:textId="77777777" w:rsidTr="004F126B">
        <w:trPr>
          <w:trHeight w:val="330"/>
        </w:trPr>
        <w:tc>
          <w:tcPr>
            <w:tcW w:w="459" w:type="dxa"/>
            <w:tcBorders>
              <w:top w:val="nil"/>
              <w:left w:val="single" w:sz="4" w:space="0" w:color="auto"/>
              <w:bottom w:val="single" w:sz="4" w:space="0" w:color="auto"/>
              <w:right w:val="single" w:sz="4" w:space="0" w:color="auto"/>
            </w:tcBorders>
            <w:shd w:val="clear" w:color="000000" w:fill="B8CCE4"/>
            <w:noWrap/>
            <w:vAlign w:val="center"/>
            <w:hideMark/>
          </w:tcPr>
          <w:p w14:paraId="2B14A4DB" w14:textId="77777777" w:rsidR="004F126B" w:rsidRPr="00486123" w:rsidRDefault="004F126B" w:rsidP="001E23D2">
            <w:pPr>
              <w:rPr>
                <w:rFonts w:ascii="GHEA Grapalat" w:hAnsi="GHEA Grapalat" w:cs="Arial"/>
                <w:sz w:val="16"/>
                <w:szCs w:val="16"/>
              </w:rPr>
            </w:pPr>
            <w:r w:rsidRPr="00486123">
              <w:rPr>
                <w:rFonts w:ascii="Calibri" w:hAnsi="Calibri" w:cs="Calibri"/>
                <w:sz w:val="16"/>
                <w:szCs w:val="16"/>
              </w:rPr>
              <w:t> </w:t>
            </w:r>
          </w:p>
        </w:tc>
        <w:tc>
          <w:tcPr>
            <w:tcW w:w="6250" w:type="dxa"/>
            <w:gridSpan w:val="3"/>
            <w:tcBorders>
              <w:top w:val="single" w:sz="4" w:space="0" w:color="auto"/>
              <w:left w:val="nil"/>
              <w:bottom w:val="single" w:sz="4" w:space="0" w:color="auto"/>
              <w:right w:val="single" w:sz="4" w:space="0" w:color="000000"/>
            </w:tcBorders>
            <w:shd w:val="clear" w:color="000000" w:fill="B8CCE4"/>
            <w:vAlign w:val="center"/>
            <w:hideMark/>
          </w:tcPr>
          <w:p w14:paraId="52052C71" w14:textId="77777777" w:rsidR="004F126B" w:rsidRPr="00486123" w:rsidRDefault="004F126B" w:rsidP="001E23D2">
            <w:pPr>
              <w:rPr>
                <w:rFonts w:ascii="GHEA Grapalat" w:hAnsi="GHEA Grapalat" w:cs="Arial"/>
                <w:b/>
                <w:bCs/>
                <w:sz w:val="20"/>
                <w:szCs w:val="20"/>
              </w:rPr>
            </w:pPr>
            <w:r w:rsidRPr="00486123">
              <w:rPr>
                <w:rFonts w:ascii="GHEA Grapalat" w:hAnsi="GHEA Grapalat" w:cs="Sylfaen"/>
                <w:b/>
                <w:bCs/>
                <w:sz w:val="20"/>
                <w:szCs w:val="20"/>
              </w:rPr>
              <w:t>Ընդամենը</w:t>
            </w:r>
          </w:p>
        </w:tc>
        <w:tc>
          <w:tcPr>
            <w:tcW w:w="1675" w:type="dxa"/>
            <w:tcBorders>
              <w:top w:val="nil"/>
              <w:left w:val="nil"/>
              <w:bottom w:val="single" w:sz="4" w:space="0" w:color="auto"/>
              <w:right w:val="single" w:sz="4" w:space="0" w:color="auto"/>
            </w:tcBorders>
            <w:shd w:val="clear" w:color="000000" w:fill="B8CCE4"/>
            <w:vAlign w:val="center"/>
            <w:hideMark/>
          </w:tcPr>
          <w:p w14:paraId="2B86BE73" w14:textId="77777777" w:rsidR="004F126B" w:rsidRPr="00486123" w:rsidRDefault="004F126B" w:rsidP="001E23D2">
            <w:pPr>
              <w:jc w:val="center"/>
              <w:rPr>
                <w:rFonts w:ascii="GHEA Grapalat" w:hAnsi="GHEA Grapalat" w:cs="Arial"/>
                <w:sz w:val="16"/>
                <w:szCs w:val="16"/>
              </w:rPr>
            </w:pPr>
            <w:r w:rsidRPr="00486123">
              <w:rPr>
                <w:rFonts w:ascii="Calibri" w:hAnsi="Calibri" w:cs="Calibri"/>
                <w:sz w:val="16"/>
                <w:szCs w:val="16"/>
              </w:rPr>
              <w:t> </w:t>
            </w:r>
          </w:p>
        </w:tc>
        <w:tc>
          <w:tcPr>
            <w:tcW w:w="1643" w:type="dxa"/>
            <w:tcBorders>
              <w:top w:val="nil"/>
              <w:left w:val="nil"/>
              <w:bottom w:val="single" w:sz="4" w:space="0" w:color="auto"/>
              <w:right w:val="single" w:sz="4" w:space="0" w:color="auto"/>
            </w:tcBorders>
            <w:shd w:val="clear" w:color="000000" w:fill="B8CCE4"/>
            <w:vAlign w:val="center"/>
            <w:hideMark/>
          </w:tcPr>
          <w:p w14:paraId="6B44FB9F" w14:textId="77777777" w:rsidR="004F126B" w:rsidRPr="00486123" w:rsidRDefault="004F126B" w:rsidP="001E23D2">
            <w:pPr>
              <w:jc w:val="center"/>
              <w:rPr>
                <w:rFonts w:ascii="GHEA Grapalat" w:hAnsi="GHEA Grapalat" w:cs="Arial"/>
                <w:b/>
                <w:bCs/>
                <w:sz w:val="16"/>
                <w:szCs w:val="16"/>
              </w:rPr>
            </w:pPr>
            <w:r w:rsidRPr="00486123">
              <w:rPr>
                <w:rFonts w:ascii="GHEA Grapalat" w:hAnsi="GHEA Grapalat" w:cs="Arial"/>
                <w:b/>
                <w:bCs/>
                <w:sz w:val="16"/>
                <w:szCs w:val="16"/>
              </w:rPr>
              <w:t>117865.0002</w:t>
            </w:r>
          </w:p>
        </w:tc>
      </w:tr>
    </w:tbl>
    <w:p w14:paraId="0B3E80F1" w14:textId="77777777" w:rsidR="008F683C" w:rsidRPr="00FE6F05" w:rsidRDefault="008F683C" w:rsidP="00E67857">
      <w:pPr>
        <w:tabs>
          <w:tab w:val="left" w:pos="9980"/>
        </w:tabs>
        <w:jc w:val="center"/>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E67857">
            <w:pPr>
              <w:widowControl w:val="0"/>
              <w:jc w:val="center"/>
              <w:rPr>
                <w:rFonts w:ascii="GHEA Grapalat" w:hAnsi="GHEA Grapalat"/>
              </w:rPr>
            </w:pPr>
          </w:p>
        </w:tc>
        <w:tc>
          <w:tcPr>
            <w:tcW w:w="4343" w:type="dxa"/>
          </w:tcPr>
          <w:p w14:paraId="4268A769"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r>
    </w:tbl>
    <w:p w14:paraId="3904D00D" w14:textId="77777777" w:rsidR="0089352B" w:rsidRDefault="0089352B" w:rsidP="00E67857">
      <w:pPr>
        <w:jc w:val="right"/>
        <w:rPr>
          <w:rFonts w:ascii="GHEA Grapalat" w:hAnsi="GHEA Grapalat"/>
          <w:i/>
        </w:rPr>
      </w:pPr>
    </w:p>
    <w:p w14:paraId="42F8BC17" w14:textId="77777777" w:rsidR="002038B0" w:rsidRDefault="002038B0" w:rsidP="00E67857">
      <w:pPr>
        <w:jc w:val="right"/>
        <w:rPr>
          <w:rFonts w:ascii="GHEA Grapalat" w:hAnsi="GHEA Grapalat"/>
          <w:i/>
        </w:rPr>
      </w:pPr>
    </w:p>
    <w:p w14:paraId="55995C45" w14:textId="77777777" w:rsidR="002038B0" w:rsidRDefault="002038B0" w:rsidP="00E67857">
      <w:pPr>
        <w:jc w:val="right"/>
        <w:rPr>
          <w:rFonts w:ascii="GHEA Grapalat" w:hAnsi="GHEA Grapalat"/>
          <w:i/>
        </w:rPr>
      </w:pPr>
    </w:p>
    <w:p w14:paraId="75D7C489" w14:textId="77777777" w:rsidR="002038B0" w:rsidRDefault="002038B0" w:rsidP="00E67857">
      <w:pPr>
        <w:jc w:val="right"/>
        <w:rPr>
          <w:rFonts w:ascii="GHEA Grapalat" w:hAnsi="GHEA Grapalat"/>
          <w:i/>
        </w:rPr>
      </w:pPr>
    </w:p>
    <w:p w14:paraId="7F5607E4" w14:textId="77777777" w:rsidR="002038B0" w:rsidRDefault="002038B0" w:rsidP="00E67857">
      <w:pPr>
        <w:jc w:val="right"/>
        <w:rPr>
          <w:rFonts w:ascii="GHEA Grapalat" w:hAnsi="GHEA Grapalat"/>
          <w:i/>
        </w:rPr>
      </w:pPr>
    </w:p>
    <w:p w14:paraId="2F0D47E6" w14:textId="77777777" w:rsidR="002038B0" w:rsidRDefault="002038B0" w:rsidP="00E67857">
      <w:pPr>
        <w:jc w:val="right"/>
        <w:rPr>
          <w:rFonts w:ascii="GHEA Grapalat" w:hAnsi="GHEA Grapalat"/>
          <w:i/>
        </w:rPr>
      </w:pPr>
    </w:p>
    <w:p w14:paraId="39C83940" w14:textId="77777777" w:rsidR="002038B0" w:rsidRDefault="002038B0" w:rsidP="00E67857">
      <w:pPr>
        <w:jc w:val="right"/>
        <w:rPr>
          <w:rFonts w:ascii="GHEA Grapalat" w:hAnsi="GHEA Grapalat"/>
          <w:i/>
        </w:rPr>
      </w:pPr>
    </w:p>
    <w:p w14:paraId="7EBCECB9" w14:textId="77777777" w:rsidR="002038B0" w:rsidRDefault="002038B0" w:rsidP="00E67857">
      <w:pPr>
        <w:jc w:val="right"/>
        <w:rPr>
          <w:rFonts w:ascii="GHEA Grapalat" w:hAnsi="GHEA Grapalat"/>
          <w:i/>
        </w:rPr>
      </w:pPr>
    </w:p>
    <w:p w14:paraId="128ACA84" w14:textId="77777777" w:rsidR="002038B0" w:rsidRDefault="002038B0" w:rsidP="00E67857">
      <w:pPr>
        <w:jc w:val="right"/>
        <w:rPr>
          <w:rFonts w:ascii="GHEA Grapalat" w:hAnsi="GHEA Grapalat"/>
          <w:i/>
        </w:rPr>
      </w:pPr>
    </w:p>
    <w:p w14:paraId="059CA73F" w14:textId="77777777" w:rsidR="002038B0" w:rsidRDefault="002038B0" w:rsidP="00E67857">
      <w:pPr>
        <w:jc w:val="right"/>
        <w:rPr>
          <w:rFonts w:ascii="GHEA Grapalat" w:hAnsi="GHEA Grapalat"/>
          <w:i/>
        </w:rPr>
      </w:pPr>
    </w:p>
    <w:p w14:paraId="64F8A6BF" w14:textId="77777777" w:rsidR="002038B0" w:rsidRDefault="002038B0" w:rsidP="00E67857">
      <w:pPr>
        <w:jc w:val="right"/>
        <w:rPr>
          <w:rFonts w:ascii="GHEA Grapalat" w:hAnsi="GHEA Grapalat"/>
          <w:i/>
        </w:rPr>
      </w:pPr>
    </w:p>
    <w:p w14:paraId="585A25E9" w14:textId="77777777" w:rsidR="002038B0" w:rsidRDefault="002038B0" w:rsidP="00E67857">
      <w:pPr>
        <w:jc w:val="right"/>
        <w:rPr>
          <w:rFonts w:ascii="GHEA Grapalat" w:hAnsi="GHEA Grapalat"/>
          <w:i/>
        </w:rPr>
      </w:pPr>
    </w:p>
    <w:p w14:paraId="1919EE30" w14:textId="77777777" w:rsidR="002038B0" w:rsidRDefault="002038B0" w:rsidP="00E67857">
      <w:pPr>
        <w:jc w:val="right"/>
        <w:rPr>
          <w:rFonts w:ascii="GHEA Grapalat" w:hAnsi="GHEA Grapalat"/>
          <w:i/>
        </w:rPr>
      </w:pPr>
    </w:p>
    <w:p w14:paraId="53647CE2" w14:textId="77777777" w:rsidR="002038B0" w:rsidRDefault="002038B0" w:rsidP="00E67857">
      <w:pPr>
        <w:jc w:val="right"/>
        <w:rPr>
          <w:rFonts w:ascii="GHEA Grapalat" w:hAnsi="GHEA Grapalat"/>
          <w:i/>
        </w:rPr>
      </w:pPr>
    </w:p>
    <w:p w14:paraId="190C777B" w14:textId="77777777" w:rsidR="002038B0" w:rsidRDefault="002038B0" w:rsidP="00E67857">
      <w:pPr>
        <w:jc w:val="right"/>
        <w:rPr>
          <w:rFonts w:ascii="GHEA Grapalat" w:hAnsi="GHEA Grapalat"/>
          <w:i/>
        </w:rPr>
      </w:pPr>
    </w:p>
    <w:p w14:paraId="40570E6C" w14:textId="77777777" w:rsidR="002038B0" w:rsidRDefault="002038B0" w:rsidP="00E67857">
      <w:pPr>
        <w:jc w:val="right"/>
        <w:rPr>
          <w:rFonts w:ascii="GHEA Grapalat" w:hAnsi="GHEA Grapalat"/>
          <w:i/>
        </w:rPr>
      </w:pPr>
    </w:p>
    <w:p w14:paraId="00992275" w14:textId="77777777" w:rsidR="002038B0" w:rsidRDefault="002038B0" w:rsidP="00E67857">
      <w:pPr>
        <w:jc w:val="right"/>
        <w:rPr>
          <w:rFonts w:ascii="GHEA Grapalat" w:hAnsi="GHEA Grapalat"/>
          <w:i/>
        </w:rPr>
      </w:pPr>
    </w:p>
    <w:p w14:paraId="54D5A069" w14:textId="77777777" w:rsidR="002038B0" w:rsidRDefault="002038B0" w:rsidP="00E67857">
      <w:pPr>
        <w:jc w:val="right"/>
        <w:rPr>
          <w:rFonts w:ascii="GHEA Grapalat" w:hAnsi="GHEA Grapalat"/>
          <w:i/>
        </w:rPr>
      </w:pPr>
    </w:p>
    <w:p w14:paraId="65C563BB" w14:textId="77777777" w:rsidR="002038B0" w:rsidRDefault="002038B0" w:rsidP="00E67857">
      <w:pPr>
        <w:jc w:val="right"/>
        <w:rPr>
          <w:rFonts w:ascii="GHEA Grapalat" w:hAnsi="GHEA Grapalat"/>
          <w:i/>
        </w:rPr>
      </w:pPr>
    </w:p>
    <w:p w14:paraId="0ED7FA6D" w14:textId="77777777" w:rsidR="002038B0" w:rsidRDefault="002038B0" w:rsidP="00E67857">
      <w:pPr>
        <w:jc w:val="right"/>
        <w:rPr>
          <w:rFonts w:ascii="GHEA Grapalat" w:hAnsi="GHEA Grapalat"/>
          <w:i/>
        </w:rPr>
      </w:pPr>
    </w:p>
    <w:p w14:paraId="643703A9" w14:textId="77777777" w:rsidR="002038B0" w:rsidRDefault="002038B0" w:rsidP="00E67857">
      <w:pPr>
        <w:jc w:val="right"/>
        <w:rPr>
          <w:rFonts w:ascii="GHEA Grapalat" w:hAnsi="GHEA Grapalat"/>
          <w:i/>
        </w:rPr>
      </w:pPr>
    </w:p>
    <w:p w14:paraId="2E26EB28" w14:textId="77777777" w:rsidR="002038B0" w:rsidRDefault="002038B0" w:rsidP="00E67857">
      <w:pPr>
        <w:jc w:val="right"/>
        <w:rPr>
          <w:rFonts w:ascii="GHEA Grapalat" w:hAnsi="GHEA Grapalat"/>
          <w:i/>
        </w:rPr>
      </w:pPr>
    </w:p>
    <w:p w14:paraId="08E056E5" w14:textId="77777777" w:rsidR="002038B0" w:rsidRDefault="002038B0" w:rsidP="00E67857">
      <w:pPr>
        <w:jc w:val="right"/>
        <w:rPr>
          <w:rFonts w:ascii="GHEA Grapalat" w:hAnsi="GHEA Grapalat"/>
          <w:i/>
        </w:rPr>
      </w:pPr>
    </w:p>
    <w:p w14:paraId="399C52F7" w14:textId="77777777" w:rsidR="002038B0" w:rsidRDefault="002038B0" w:rsidP="00E67857">
      <w:pPr>
        <w:jc w:val="right"/>
        <w:rPr>
          <w:rFonts w:ascii="GHEA Grapalat" w:hAnsi="GHEA Grapalat"/>
          <w:i/>
        </w:rPr>
      </w:pPr>
    </w:p>
    <w:p w14:paraId="31AB47DF" w14:textId="77777777" w:rsidR="002038B0" w:rsidRDefault="002038B0" w:rsidP="00E67857">
      <w:pPr>
        <w:jc w:val="right"/>
        <w:rPr>
          <w:rFonts w:ascii="GHEA Grapalat" w:hAnsi="GHEA Grapalat"/>
          <w:i/>
        </w:rPr>
      </w:pPr>
    </w:p>
    <w:p w14:paraId="45056F5A" w14:textId="77777777" w:rsidR="002038B0" w:rsidRDefault="002038B0" w:rsidP="00E67857">
      <w:pPr>
        <w:jc w:val="right"/>
        <w:rPr>
          <w:rFonts w:ascii="GHEA Grapalat" w:hAnsi="GHEA Grapalat"/>
          <w:i/>
        </w:rPr>
      </w:pPr>
    </w:p>
    <w:p w14:paraId="10729A07" w14:textId="12F11027" w:rsidR="00BB28C8" w:rsidRPr="009F3DC7" w:rsidRDefault="00BB28C8" w:rsidP="00E67857">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67857">
      <w:pPr>
        <w:widowControl w:val="0"/>
        <w:ind w:firstLine="567"/>
        <w:jc w:val="center"/>
        <w:rPr>
          <w:rFonts w:ascii="GHEA Grapalat" w:hAnsi="GHEA Grapalat" w:cs="Sylfaen"/>
          <w:b/>
        </w:rPr>
      </w:pPr>
    </w:p>
    <w:p w14:paraId="54238E4F"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6785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67857">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67857">
            <w:pPr>
              <w:widowControl w:val="0"/>
              <w:rPr>
                <w:rFonts w:ascii="GHEA Grapalat" w:hAnsi="GHEA Grapalat"/>
                <w:sz w:val="20"/>
                <w:szCs w:val="20"/>
              </w:rPr>
            </w:pPr>
          </w:p>
        </w:tc>
        <w:tc>
          <w:tcPr>
            <w:tcW w:w="3060" w:type="dxa"/>
            <w:vAlign w:val="center"/>
          </w:tcPr>
          <w:p w14:paraId="088AE62B"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Конец</w:t>
            </w:r>
          </w:p>
        </w:tc>
      </w:tr>
      <w:tr w:rsidR="008F683C" w:rsidRPr="009F3DC7" w14:paraId="7DFF6DC1" w14:textId="77777777" w:rsidTr="00BD5031">
        <w:trPr>
          <w:trHeight w:val="586"/>
          <w:jc w:val="center"/>
        </w:trPr>
        <w:tc>
          <w:tcPr>
            <w:tcW w:w="816" w:type="dxa"/>
            <w:vAlign w:val="center"/>
          </w:tcPr>
          <w:p w14:paraId="0B08565D" w14:textId="2030A33F" w:rsidR="008F683C" w:rsidRPr="00521B73" w:rsidRDefault="008F683C" w:rsidP="00E67857">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571EF299" w:rsidR="008F683C" w:rsidRPr="005B3335" w:rsidRDefault="00941263" w:rsidP="00E67857">
            <w:pPr>
              <w:widowControl w:val="0"/>
              <w:rPr>
                <w:rFonts w:ascii="GHEA Grapalat" w:hAnsi="GHEA Grapalat" w:cs="Sylfaen"/>
                <w:bCs/>
                <w:sz w:val="20"/>
                <w:szCs w:val="22"/>
                <w:lang w:val="hy-AM"/>
              </w:rPr>
            </w:pPr>
            <w:r w:rsidRPr="00941263">
              <w:rPr>
                <w:rFonts w:ascii="GHEA Grapalat" w:hAnsi="GHEA Grapalat" w:cs="Calibri"/>
                <w:bCs/>
                <w:iCs/>
                <w:sz w:val="16"/>
                <w:szCs w:val="16"/>
              </w:rPr>
              <w:t>поставка ремонтных работ по асфальтобетонному покрытию улиц, дворов, дворовых дорог и тротуаров  административного района Нор Норк</w:t>
            </w:r>
          </w:p>
        </w:tc>
        <w:tc>
          <w:tcPr>
            <w:tcW w:w="3060" w:type="dxa"/>
          </w:tcPr>
          <w:p w14:paraId="643336AC" w14:textId="367175E1" w:rsidR="008F683C" w:rsidRPr="00BD5031" w:rsidRDefault="008F683C" w:rsidP="00E67857">
            <w:pPr>
              <w:widowControl w:val="0"/>
              <w:rPr>
                <w:rFonts w:ascii="GHEA Grapalat" w:hAnsi="GHEA Grapalat" w:cs="Sylfaen"/>
                <w:bCs/>
                <w:sz w:val="20"/>
                <w:szCs w:val="22"/>
                <w:lang w:val="hy-AM"/>
              </w:rPr>
            </w:pPr>
            <w:r w:rsidRPr="0004354E">
              <w:rPr>
                <w:rFonts w:ascii="GHEA Grapalat" w:hAnsi="GHEA Grapalat" w:cs="Calibri"/>
                <w:bCs/>
                <w:iCs/>
                <w:sz w:val="16"/>
                <w:szCs w:val="16"/>
              </w:rPr>
              <w:t>со дня вступления в силу договора подряда и договора на оказание услуг по техническому контролю (договора о предоставлении финансовых ресурсов)</w:t>
            </w:r>
          </w:p>
        </w:tc>
        <w:tc>
          <w:tcPr>
            <w:tcW w:w="1980" w:type="dxa"/>
            <w:vAlign w:val="center"/>
          </w:tcPr>
          <w:p w14:paraId="6ED3C317" w14:textId="77777777" w:rsidR="00F0292A" w:rsidRPr="00F0292A" w:rsidRDefault="00F0292A" w:rsidP="00E67857">
            <w:pPr>
              <w:widowControl w:val="0"/>
              <w:jc w:val="center"/>
              <w:rPr>
                <w:rFonts w:ascii="GHEA Grapalat" w:hAnsi="GHEA Grapalat" w:cs="Calibri"/>
                <w:bCs/>
                <w:iCs/>
                <w:sz w:val="16"/>
                <w:szCs w:val="16"/>
                <w:lang w:val="en-US"/>
              </w:rPr>
            </w:pPr>
            <w:proofErr w:type="spellStart"/>
            <w:r w:rsidRPr="00F0292A">
              <w:rPr>
                <w:rFonts w:ascii="GHEA Grapalat" w:hAnsi="GHEA Grapalat" w:cs="Calibri"/>
                <w:bCs/>
                <w:iCs/>
                <w:sz w:val="16"/>
                <w:szCs w:val="16"/>
                <w:lang w:val="en-US"/>
              </w:rPr>
              <w:t>до</w:t>
            </w:r>
            <w:proofErr w:type="spellEnd"/>
          </w:p>
          <w:p w14:paraId="1BC55FF8" w14:textId="398EF8C3" w:rsidR="008F683C" w:rsidRPr="00941263" w:rsidRDefault="00941263" w:rsidP="00E67857">
            <w:pPr>
              <w:widowControl w:val="0"/>
              <w:jc w:val="center"/>
              <w:rPr>
                <w:rFonts w:ascii="GHEA Grapalat" w:hAnsi="GHEA Grapalat" w:cs="Sylfaen"/>
                <w:bCs/>
                <w:sz w:val="20"/>
                <w:szCs w:val="22"/>
              </w:rPr>
            </w:pPr>
            <w:r>
              <w:rPr>
                <w:rFonts w:ascii="GHEA Grapalat" w:hAnsi="GHEA Grapalat" w:cs="Calibri"/>
                <w:bCs/>
                <w:iCs/>
                <w:sz w:val="16"/>
                <w:szCs w:val="16"/>
                <w:lang w:val="en-US"/>
              </w:rPr>
              <w:t xml:space="preserve">230 </w:t>
            </w:r>
            <w:r>
              <w:rPr>
                <w:rFonts w:ascii="GHEA Grapalat" w:hAnsi="GHEA Grapalat" w:cs="Calibri"/>
                <w:bCs/>
                <w:iCs/>
                <w:sz w:val="16"/>
                <w:szCs w:val="16"/>
              </w:rPr>
              <w:t>дней</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E67857">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E67857">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E67857">
            <w:pPr>
              <w:widowControl w:val="0"/>
              <w:jc w:val="center"/>
              <w:rPr>
                <w:rFonts w:ascii="GHEA Grapalat" w:hAnsi="GHEA Grapalat"/>
                <w:b/>
                <w:sz w:val="20"/>
                <w:szCs w:val="20"/>
              </w:rPr>
            </w:pPr>
          </w:p>
        </w:tc>
      </w:tr>
    </w:tbl>
    <w:p w14:paraId="19BE512C" w14:textId="77777777" w:rsidR="00BB28C8" w:rsidRPr="009F3DC7" w:rsidRDefault="00BB28C8" w:rsidP="00E6785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67857">
            <w:pPr>
              <w:widowControl w:val="0"/>
              <w:jc w:val="center"/>
              <w:rPr>
                <w:rFonts w:ascii="GHEA Grapalat" w:hAnsi="GHEA Grapalat"/>
              </w:rPr>
            </w:pPr>
          </w:p>
        </w:tc>
        <w:tc>
          <w:tcPr>
            <w:tcW w:w="4343" w:type="dxa"/>
          </w:tcPr>
          <w:p w14:paraId="767751B7"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67857">
      <w:pPr>
        <w:widowControl w:val="0"/>
        <w:ind w:firstLine="567"/>
        <w:jc w:val="right"/>
        <w:rPr>
          <w:rFonts w:ascii="GHEA Grapalat" w:hAnsi="GHEA Grapalat"/>
          <w:i/>
        </w:rPr>
      </w:pPr>
    </w:p>
    <w:p w14:paraId="6445C5F4" w14:textId="77777777" w:rsidR="00C75286" w:rsidRDefault="00C75286" w:rsidP="00E67857">
      <w:pPr>
        <w:widowControl w:val="0"/>
        <w:ind w:firstLine="567"/>
        <w:jc w:val="right"/>
        <w:rPr>
          <w:rFonts w:ascii="GHEA Grapalat" w:hAnsi="GHEA Grapalat"/>
          <w:i/>
        </w:rPr>
      </w:pPr>
    </w:p>
    <w:p w14:paraId="0D99863C" w14:textId="77777777" w:rsidR="00C75286" w:rsidRDefault="00C75286" w:rsidP="00E67857">
      <w:pPr>
        <w:widowControl w:val="0"/>
        <w:ind w:firstLine="567"/>
        <w:jc w:val="right"/>
        <w:rPr>
          <w:rFonts w:ascii="GHEA Grapalat" w:hAnsi="GHEA Grapalat"/>
          <w:i/>
        </w:rPr>
      </w:pPr>
    </w:p>
    <w:p w14:paraId="28B9DD7C" w14:textId="77777777" w:rsidR="00C75286" w:rsidRDefault="00C75286" w:rsidP="00E67857">
      <w:pPr>
        <w:widowControl w:val="0"/>
        <w:ind w:firstLine="567"/>
        <w:jc w:val="right"/>
        <w:rPr>
          <w:rFonts w:ascii="GHEA Grapalat" w:hAnsi="GHEA Grapalat"/>
          <w:i/>
        </w:rPr>
      </w:pPr>
    </w:p>
    <w:p w14:paraId="31CF3620" w14:textId="77777777" w:rsidR="00C75286" w:rsidRDefault="00C75286" w:rsidP="00E67857">
      <w:pPr>
        <w:widowControl w:val="0"/>
        <w:ind w:firstLine="567"/>
        <w:jc w:val="right"/>
        <w:rPr>
          <w:rFonts w:ascii="GHEA Grapalat" w:hAnsi="GHEA Grapalat"/>
          <w:i/>
        </w:rPr>
      </w:pPr>
    </w:p>
    <w:p w14:paraId="6DEB910A" w14:textId="77777777" w:rsidR="00C75286" w:rsidRDefault="00C75286" w:rsidP="00E67857">
      <w:pPr>
        <w:widowControl w:val="0"/>
        <w:ind w:firstLine="567"/>
        <w:jc w:val="right"/>
        <w:rPr>
          <w:rFonts w:ascii="GHEA Grapalat" w:hAnsi="GHEA Grapalat"/>
          <w:i/>
        </w:rPr>
      </w:pPr>
    </w:p>
    <w:p w14:paraId="7CABE6BA" w14:textId="77777777" w:rsidR="00C75286" w:rsidRDefault="00C75286" w:rsidP="00E67857">
      <w:pPr>
        <w:widowControl w:val="0"/>
        <w:ind w:firstLine="567"/>
        <w:jc w:val="right"/>
        <w:rPr>
          <w:rFonts w:ascii="GHEA Grapalat" w:hAnsi="GHEA Grapalat"/>
          <w:i/>
        </w:rPr>
      </w:pPr>
    </w:p>
    <w:p w14:paraId="122B8D10" w14:textId="77777777" w:rsidR="00B004F3" w:rsidRDefault="00B004F3" w:rsidP="00E67857">
      <w:pPr>
        <w:widowControl w:val="0"/>
        <w:ind w:firstLine="567"/>
        <w:jc w:val="right"/>
        <w:rPr>
          <w:rFonts w:ascii="GHEA Grapalat" w:hAnsi="GHEA Grapalat"/>
          <w:i/>
        </w:rPr>
      </w:pPr>
    </w:p>
    <w:p w14:paraId="4E8E7048" w14:textId="77777777" w:rsidR="00B004F3" w:rsidRDefault="00B004F3" w:rsidP="00E67857">
      <w:pPr>
        <w:widowControl w:val="0"/>
        <w:ind w:firstLine="567"/>
        <w:jc w:val="right"/>
        <w:rPr>
          <w:rFonts w:ascii="GHEA Grapalat" w:hAnsi="GHEA Grapalat"/>
          <w:i/>
        </w:rPr>
      </w:pPr>
    </w:p>
    <w:p w14:paraId="5E80ACC7" w14:textId="77777777" w:rsidR="00B004F3" w:rsidRDefault="00B004F3" w:rsidP="00E67857">
      <w:pPr>
        <w:widowControl w:val="0"/>
        <w:ind w:firstLine="567"/>
        <w:jc w:val="right"/>
        <w:rPr>
          <w:rFonts w:ascii="GHEA Grapalat" w:hAnsi="GHEA Grapalat"/>
          <w:i/>
        </w:rPr>
      </w:pPr>
    </w:p>
    <w:p w14:paraId="56E0BDB8" w14:textId="77777777" w:rsidR="00B004F3" w:rsidRDefault="00B004F3" w:rsidP="00E67857">
      <w:pPr>
        <w:widowControl w:val="0"/>
        <w:ind w:firstLine="567"/>
        <w:jc w:val="right"/>
        <w:rPr>
          <w:rFonts w:ascii="GHEA Grapalat" w:hAnsi="GHEA Grapalat"/>
          <w:i/>
        </w:rPr>
      </w:pPr>
    </w:p>
    <w:p w14:paraId="3445BA27" w14:textId="097133E6"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lastRenderedPageBreak/>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67857">
      <w:pPr>
        <w:widowControl w:val="0"/>
        <w:tabs>
          <w:tab w:val="left" w:pos="9540"/>
        </w:tabs>
        <w:ind w:firstLine="567"/>
        <w:jc w:val="center"/>
        <w:rPr>
          <w:rFonts w:ascii="GHEA Grapalat" w:hAnsi="GHEA Grapalat"/>
        </w:rPr>
      </w:pPr>
    </w:p>
    <w:p w14:paraId="6FFB7F45" w14:textId="77777777" w:rsidR="00BB28C8" w:rsidRPr="00685FDC" w:rsidRDefault="00BB28C8" w:rsidP="00E6785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14:paraId="1E4E6DFC" w14:textId="77777777" w:rsidR="00BB28C8" w:rsidRPr="009F3DC7" w:rsidRDefault="00BB28C8" w:rsidP="00E67857">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E67857">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E67857">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E67857">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E67857">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0F435DA" w:rsidR="00EF3E3E" w:rsidRPr="0084361A" w:rsidRDefault="00EF3E3E" w:rsidP="00E67857">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8"/>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E67857">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C75286" w:rsidRPr="0084361A" w14:paraId="2532CE43" w14:textId="77777777" w:rsidTr="00C01B39">
        <w:trPr>
          <w:cantSplit/>
          <w:trHeight w:val="1134"/>
        </w:trPr>
        <w:tc>
          <w:tcPr>
            <w:tcW w:w="708" w:type="dxa"/>
            <w:vAlign w:val="center"/>
          </w:tcPr>
          <w:p w14:paraId="795342E8" w14:textId="77777777" w:rsidR="00C75286" w:rsidRPr="0084361A" w:rsidRDefault="00C75286" w:rsidP="00E67857">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vAlign w:val="center"/>
          </w:tcPr>
          <w:p w14:paraId="0A3AAF80" w14:textId="132F1192" w:rsidR="00C75286" w:rsidRPr="003D7FDF" w:rsidRDefault="00941263" w:rsidP="00E67857">
            <w:pPr>
              <w:suppressAutoHyphens/>
              <w:ind w:left="-158" w:right="-108"/>
              <w:jc w:val="center"/>
              <w:rPr>
                <w:rFonts w:ascii="Calibri" w:eastAsia="Calibri" w:hAnsi="Calibri" w:cs="Calibri"/>
                <w:lang w:val="hy-AM"/>
              </w:rPr>
            </w:pPr>
            <w:r w:rsidRPr="00941263">
              <w:rPr>
                <w:rFonts w:ascii="GHEA Grapalat" w:hAnsi="GHEA Grapalat" w:cs="Calibri"/>
                <w:bCs/>
                <w:iCs/>
                <w:sz w:val="16"/>
                <w:szCs w:val="16"/>
              </w:rPr>
              <w:t>45231187/527</w:t>
            </w:r>
          </w:p>
        </w:tc>
        <w:tc>
          <w:tcPr>
            <w:tcW w:w="1276" w:type="dxa"/>
            <w:vAlign w:val="center"/>
          </w:tcPr>
          <w:p w14:paraId="086B86AA" w14:textId="37C8ADD3" w:rsidR="00C75286" w:rsidRPr="0084361A" w:rsidRDefault="00941263" w:rsidP="00E67857">
            <w:pPr>
              <w:suppressAutoHyphens/>
              <w:jc w:val="center"/>
              <w:rPr>
                <w:rFonts w:ascii="Calibri" w:eastAsia="Calibri" w:hAnsi="Calibri" w:cs="Calibri"/>
              </w:rPr>
            </w:pPr>
            <w:r w:rsidRPr="00941263">
              <w:rPr>
                <w:rFonts w:ascii="GHEA Grapalat" w:hAnsi="GHEA Grapalat" w:cs="Calibri"/>
                <w:bCs/>
                <w:iCs/>
                <w:sz w:val="16"/>
                <w:szCs w:val="16"/>
              </w:rPr>
              <w:t>поставка ремонтных работ по асфальтобетонному покрытию улиц, дворов, дворовых дорог и тротуаров  административного района Нор Норк</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C75286" w:rsidRPr="00C01B39"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r>
    </w:tbl>
    <w:p w14:paraId="52DD6A5D" w14:textId="3B553B60" w:rsidR="00BB28C8" w:rsidRPr="00676BAE" w:rsidRDefault="004A0B50" w:rsidP="00E67857">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67857">
            <w:pPr>
              <w:widowControl w:val="0"/>
              <w:jc w:val="center"/>
              <w:rPr>
                <w:rFonts w:ascii="GHEA Grapalat" w:hAnsi="GHEA Grapalat"/>
              </w:rPr>
            </w:pPr>
          </w:p>
        </w:tc>
        <w:tc>
          <w:tcPr>
            <w:tcW w:w="4343" w:type="dxa"/>
          </w:tcPr>
          <w:p w14:paraId="0D63271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67857">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6785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6785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67857">
      <w:pPr>
        <w:widowControl w:val="0"/>
        <w:ind w:left="567" w:right="566"/>
        <w:rPr>
          <w:rFonts w:ascii="GHEA Grapalat" w:hAnsi="GHEA Grapalat"/>
          <w:iCs/>
          <w:color w:val="000000"/>
        </w:rPr>
      </w:pPr>
    </w:p>
    <w:p w14:paraId="5704245A" w14:textId="77777777" w:rsidR="00BB28C8" w:rsidRPr="009F3DC7" w:rsidRDefault="00BB28C8" w:rsidP="00E6785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6785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67857">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67857">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6785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6785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67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67857">
      <w:pPr>
        <w:widowControl w:val="0"/>
        <w:ind w:firstLine="567"/>
        <w:jc w:val="both"/>
        <w:rPr>
          <w:rFonts w:ascii="GHEA Grapalat" w:hAnsi="GHEA Grapalat" w:cs="Arial"/>
          <w:iCs/>
          <w:color w:val="000000"/>
          <w:lang w:val="en-US"/>
        </w:rPr>
      </w:pPr>
    </w:p>
    <w:p w14:paraId="7A607FF4" w14:textId="77777777" w:rsidR="00BB28C8" w:rsidRPr="009F3DC7" w:rsidRDefault="00BB28C8" w:rsidP="00E6785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6785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67857">
      <w:pPr>
        <w:widowControl w:val="0"/>
        <w:ind w:firstLine="567"/>
        <w:jc w:val="center"/>
        <w:rPr>
          <w:rFonts w:ascii="GHEA Grapalat" w:hAnsi="GHEA Grapalat" w:cs="Sylfaen"/>
          <w:b/>
        </w:rPr>
      </w:pPr>
    </w:p>
    <w:p w14:paraId="6456D361" w14:textId="77777777" w:rsidR="00BB28C8" w:rsidRDefault="00BB28C8" w:rsidP="00E67857">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67857">
      <w:pPr>
        <w:widowControl w:val="0"/>
        <w:jc w:val="center"/>
        <w:rPr>
          <w:rFonts w:ascii="GHEA Grapalat" w:hAnsi="GHEA Grapalat" w:cs="Sylfaen"/>
        </w:rPr>
      </w:pPr>
    </w:p>
    <w:p w14:paraId="662BAAA2" w14:textId="77777777" w:rsidR="00BB28C8" w:rsidRPr="008A435E" w:rsidRDefault="00BB28C8" w:rsidP="00E6785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6785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67857">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6785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6785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6785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6785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6785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6785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6785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6785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6785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6785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67857">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67857">
            <w:pPr>
              <w:widowControl w:val="0"/>
              <w:rPr>
                <w:rFonts w:ascii="GHEA Grapalat" w:hAnsi="GHEA Grapalat" w:cs="Sylfaen"/>
                <w:sz w:val="16"/>
                <w:szCs w:val="16"/>
              </w:rPr>
            </w:pPr>
          </w:p>
        </w:tc>
      </w:tr>
    </w:tbl>
    <w:p w14:paraId="3D60C6A1" w14:textId="77777777" w:rsidR="00BB28C8" w:rsidRPr="009F3DC7" w:rsidRDefault="00BB28C8" w:rsidP="00E67857">
      <w:pPr>
        <w:widowControl w:val="0"/>
        <w:tabs>
          <w:tab w:val="left" w:pos="360"/>
          <w:tab w:val="left" w:pos="540"/>
        </w:tabs>
        <w:ind w:firstLine="567"/>
        <w:jc w:val="both"/>
        <w:rPr>
          <w:rFonts w:ascii="GHEA Grapalat" w:hAnsi="GHEA Grapalat" w:cs="Sylfaen"/>
        </w:rPr>
      </w:pPr>
    </w:p>
    <w:p w14:paraId="44B0D5BF" w14:textId="77777777" w:rsidR="00BB28C8" w:rsidRDefault="00BB28C8" w:rsidP="00E6785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67857">
      <w:pPr>
        <w:rPr>
          <w:rFonts w:ascii="GHEA Grapalat" w:hAnsi="GHEA Grapalat"/>
        </w:rPr>
      </w:pPr>
      <w:r>
        <w:rPr>
          <w:rFonts w:ascii="GHEA Grapalat" w:hAnsi="GHEA Grapalat"/>
        </w:rPr>
        <w:br w:type="page"/>
      </w:r>
    </w:p>
    <w:p w14:paraId="06B665F2" w14:textId="77777777" w:rsidR="00BB28C8" w:rsidRPr="009F3DC7" w:rsidRDefault="00BB28C8" w:rsidP="00E67857">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E6785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6785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6785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6785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6785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6785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67857">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67857">
      <w:pPr>
        <w:pStyle w:val="norm"/>
        <w:widowControl w:val="0"/>
        <w:spacing w:line="240" w:lineRule="auto"/>
        <w:ind w:firstLine="567"/>
        <w:jc w:val="center"/>
        <w:rPr>
          <w:rFonts w:ascii="GHEA Grapalat" w:hAnsi="GHEA Grapalat"/>
          <w:b/>
          <w:sz w:val="24"/>
          <w:szCs w:val="24"/>
        </w:rPr>
      </w:pPr>
    </w:p>
    <w:p w14:paraId="752DC733" w14:textId="6A841287" w:rsidR="008D352C" w:rsidRDefault="008D352C" w:rsidP="00E67857">
      <w:pPr>
        <w:widowControl w:val="0"/>
        <w:ind w:left="-142" w:firstLine="142"/>
        <w:jc w:val="both"/>
        <w:rPr>
          <w:rFonts w:ascii="GHEA Grapalat" w:hAnsi="GHEA Grapalat"/>
          <w:i/>
        </w:rPr>
      </w:pPr>
    </w:p>
    <w:p w14:paraId="67C7B762" w14:textId="73D30B7B" w:rsidR="009C5430" w:rsidRDefault="009C5430" w:rsidP="00E67857">
      <w:pPr>
        <w:widowControl w:val="0"/>
        <w:ind w:left="-142" w:firstLine="142"/>
        <w:jc w:val="both"/>
        <w:rPr>
          <w:rFonts w:ascii="GHEA Grapalat" w:hAnsi="GHEA Grapalat"/>
          <w:i/>
        </w:rPr>
      </w:pPr>
    </w:p>
    <w:p w14:paraId="026C6892" w14:textId="13F45852" w:rsidR="009C5430" w:rsidRDefault="009C5430" w:rsidP="00E67857">
      <w:pPr>
        <w:widowControl w:val="0"/>
        <w:ind w:left="-142" w:firstLine="142"/>
        <w:jc w:val="both"/>
        <w:rPr>
          <w:rFonts w:ascii="GHEA Grapalat" w:hAnsi="GHEA Grapalat"/>
          <w:i/>
        </w:rPr>
      </w:pPr>
    </w:p>
    <w:p w14:paraId="1FED0CDF" w14:textId="641391A3" w:rsidR="009C5430" w:rsidRDefault="009C5430" w:rsidP="00E67857">
      <w:pPr>
        <w:widowControl w:val="0"/>
        <w:ind w:left="-142" w:firstLine="142"/>
        <w:jc w:val="both"/>
        <w:rPr>
          <w:rFonts w:ascii="GHEA Grapalat" w:hAnsi="GHEA Grapalat"/>
          <w:i/>
        </w:rPr>
      </w:pPr>
    </w:p>
    <w:p w14:paraId="5DC7171E" w14:textId="39CED23C" w:rsidR="009C5430" w:rsidRDefault="009C5430" w:rsidP="00E67857">
      <w:pPr>
        <w:widowControl w:val="0"/>
        <w:ind w:left="-142" w:firstLine="142"/>
        <w:jc w:val="both"/>
        <w:rPr>
          <w:rFonts w:ascii="GHEA Grapalat" w:hAnsi="GHEA Grapalat"/>
          <w:i/>
        </w:rPr>
      </w:pPr>
    </w:p>
    <w:p w14:paraId="4E6416B2" w14:textId="70C78EC4" w:rsidR="009C5430" w:rsidRDefault="009C5430" w:rsidP="00E67857">
      <w:pPr>
        <w:widowControl w:val="0"/>
        <w:ind w:left="-142" w:firstLine="142"/>
        <w:jc w:val="both"/>
        <w:rPr>
          <w:rFonts w:ascii="GHEA Grapalat" w:hAnsi="GHEA Grapalat"/>
          <w:i/>
        </w:rPr>
      </w:pPr>
    </w:p>
    <w:p w14:paraId="32BCE8D2" w14:textId="143C7E42" w:rsidR="009C5430" w:rsidRDefault="009C5430" w:rsidP="00E67857">
      <w:pPr>
        <w:widowControl w:val="0"/>
        <w:ind w:left="-142" w:firstLine="142"/>
        <w:jc w:val="both"/>
        <w:rPr>
          <w:rFonts w:ascii="GHEA Grapalat" w:hAnsi="GHEA Grapalat"/>
          <w:i/>
        </w:rPr>
      </w:pPr>
    </w:p>
    <w:p w14:paraId="6FC465C4" w14:textId="5C810E75" w:rsidR="009C5430" w:rsidRDefault="009C5430" w:rsidP="00E67857">
      <w:pPr>
        <w:widowControl w:val="0"/>
        <w:ind w:left="-142" w:firstLine="142"/>
        <w:jc w:val="both"/>
        <w:rPr>
          <w:rFonts w:ascii="GHEA Grapalat" w:hAnsi="GHEA Grapalat"/>
          <w:i/>
        </w:rPr>
      </w:pPr>
    </w:p>
    <w:p w14:paraId="5E147AE4" w14:textId="52BB553E" w:rsidR="009C5430" w:rsidRDefault="009C5430" w:rsidP="00E67857">
      <w:pPr>
        <w:widowControl w:val="0"/>
        <w:ind w:left="-142" w:firstLine="142"/>
        <w:jc w:val="both"/>
        <w:rPr>
          <w:rFonts w:ascii="GHEA Grapalat" w:hAnsi="GHEA Grapalat"/>
          <w:i/>
        </w:rPr>
      </w:pPr>
    </w:p>
    <w:p w14:paraId="77C2123F" w14:textId="6B42FC36" w:rsidR="009C5430" w:rsidRDefault="009C5430" w:rsidP="00E67857">
      <w:pPr>
        <w:widowControl w:val="0"/>
        <w:ind w:left="-142" w:firstLine="142"/>
        <w:jc w:val="both"/>
        <w:rPr>
          <w:rFonts w:ascii="GHEA Grapalat" w:hAnsi="GHEA Grapalat"/>
          <w:i/>
        </w:rPr>
      </w:pPr>
    </w:p>
    <w:p w14:paraId="03D2913E" w14:textId="401AA11C" w:rsidR="009C5430" w:rsidRDefault="009C5430" w:rsidP="00E67857">
      <w:pPr>
        <w:widowControl w:val="0"/>
        <w:ind w:left="-142" w:firstLine="142"/>
        <w:jc w:val="both"/>
        <w:rPr>
          <w:rFonts w:ascii="GHEA Grapalat" w:hAnsi="GHEA Grapalat"/>
          <w:i/>
        </w:rPr>
      </w:pPr>
    </w:p>
    <w:p w14:paraId="58A381BE" w14:textId="13B5364F" w:rsidR="009C5430" w:rsidRDefault="009C5430" w:rsidP="00E67857">
      <w:pPr>
        <w:widowControl w:val="0"/>
        <w:ind w:left="-142" w:firstLine="142"/>
        <w:jc w:val="both"/>
        <w:rPr>
          <w:rFonts w:ascii="GHEA Grapalat" w:hAnsi="GHEA Grapalat"/>
          <w:i/>
        </w:rPr>
      </w:pPr>
    </w:p>
    <w:p w14:paraId="29F137D6" w14:textId="25F7DCFE" w:rsidR="009C5430" w:rsidRDefault="009C5430" w:rsidP="00E67857">
      <w:pPr>
        <w:widowControl w:val="0"/>
        <w:ind w:left="-142" w:firstLine="142"/>
        <w:jc w:val="both"/>
        <w:rPr>
          <w:rFonts w:ascii="GHEA Grapalat" w:hAnsi="GHEA Grapalat"/>
          <w:i/>
        </w:rPr>
      </w:pPr>
    </w:p>
    <w:p w14:paraId="30E5C45B" w14:textId="79AAA6DB" w:rsidR="009C5430" w:rsidRDefault="009C5430" w:rsidP="00E67857">
      <w:pPr>
        <w:widowControl w:val="0"/>
        <w:ind w:left="-142" w:firstLine="142"/>
        <w:jc w:val="both"/>
        <w:rPr>
          <w:rFonts w:ascii="GHEA Grapalat" w:hAnsi="GHEA Grapalat"/>
          <w:i/>
        </w:rPr>
      </w:pPr>
    </w:p>
    <w:p w14:paraId="22D00A8F" w14:textId="2231D21D" w:rsidR="009C5430" w:rsidRDefault="009C5430" w:rsidP="00E67857">
      <w:pPr>
        <w:widowControl w:val="0"/>
        <w:ind w:left="-142" w:firstLine="142"/>
        <w:jc w:val="both"/>
        <w:rPr>
          <w:rFonts w:ascii="GHEA Grapalat" w:hAnsi="GHEA Grapalat"/>
          <w:i/>
        </w:rPr>
      </w:pPr>
    </w:p>
    <w:p w14:paraId="6C5664EB" w14:textId="496A8907" w:rsidR="009C5430" w:rsidRDefault="009C5430" w:rsidP="00E67857">
      <w:pPr>
        <w:widowControl w:val="0"/>
        <w:ind w:left="-142" w:firstLine="142"/>
        <w:jc w:val="both"/>
        <w:rPr>
          <w:rFonts w:ascii="GHEA Grapalat" w:hAnsi="GHEA Grapalat"/>
          <w:i/>
        </w:rPr>
      </w:pPr>
    </w:p>
    <w:p w14:paraId="6DEF2104"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Приложение № 5</w:t>
      </w:r>
    </w:p>
    <w:p w14:paraId="09D28055"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E67857">
      <w:pPr>
        <w:jc w:val="center"/>
        <w:rPr>
          <w:rFonts w:ascii="GHEA Grapalat" w:hAnsi="GHEA Grapalat" w:cs="GHEA Grapalat"/>
        </w:rPr>
      </w:pPr>
    </w:p>
    <w:p w14:paraId="56CA7B3B" w14:textId="77777777" w:rsidR="009C5430" w:rsidRPr="008A662A" w:rsidRDefault="009C5430" w:rsidP="00E67857">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E67857">
      <w:pPr>
        <w:jc w:val="center"/>
        <w:rPr>
          <w:rFonts w:ascii="GHEA Grapalat" w:hAnsi="GHEA Grapalat" w:cs="GHEA Grapalat"/>
          <w:lang w:val="hy-AM"/>
        </w:rPr>
      </w:pPr>
    </w:p>
    <w:p w14:paraId="14F08219" w14:textId="77777777" w:rsidR="009C5430" w:rsidRPr="00487F5A" w:rsidRDefault="009C5430" w:rsidP="00E6785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E6785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6352D387" w14:textId="77777777" w:rsidR="009C5430" w:rsidRPr="00487F5A" w:rsidRDefault="009C5430" w:rsidP="00E67857">
      <w:pPr>
        <w:rPr>
          <w:rFonts w:ascii="GHEA Grapalat" w:hAnsi="GHEA Grapalat"/>
          <w:vertAlign w:val="superscript"/>
          <w:lang w:val="es-ES"/>
        </w:rPr>
      </w:pPr>
    </w:p>
    <w:p w14:paraId="7B89D641" w14:textId="77777777" w:rsidR="009C5430" w:rsidRPr="00487F5A" w:rsidRDefault="009C5430" w:rsidP="00E67857">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E67857">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E67857">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E67857">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E6785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E67857">
      <w:pPr>
        <w:rPr>
          <w:rFonts w:ascii="GHEA Grapalat" w:hAnsi="GHEA Grapalat" w:cs="Sylfaen"/>
          <w:sz w:val="20"/>
          <w:szCs w:val="20"/>
          <w:lang w:val="es-ES"/>
        </w:rPr>
      </w:pPr>
    </w:p>
    <w:p w14:paraId="266E36B4" w14:textId="77777777" w:rsidR="009C5430" w:rsidRPr="008A662A" w:rsidRDefault="009C5430" w:rsidP="00E67857">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E67857">
      <w:pPr>
        <w:jc w:val="center"/>
        <w:rPr>
          <w:rFonts w:ascii="GHEA Grapalat" w:hAnsi="GHEA Grapalat" w:cs="GHEA Grapalat"/>
          <w:lang w:val="es-ES"/>
        </w:rPr>
      </w:pPr>
    </w:p>
    <w:p w14:paraId="3257A35F" w14:textId="77777777" w:rsidR="009C5430" w:rsidRPr="00487F5A" w:rsidRDefault="009C5430" w:rsidP="00E67857">
      <w:pPr>
        <w:jc w:val="center"/>
        <w:rPr>
          <w:rFonts w:ascii="GHEA Grapalat" w:hAnsi="GHEA Grapalat" w:cs="Sylfaen"/>
          <w:b/>
          <w:lang w:val="es-ES"/>
        </w:rPr>
      </w:pPr>
    </w:p>
    <w:p w14:paraId="67233D77" w14:textId="77777777" w:rsidR="009C5430" w:rsidRPr="00487F5A" w:rsidRDefault="009C5430" w:rsidP="00E67857">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E67857">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E67857">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E67857">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E6785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E67857">
      <w:pPr>
        <w:jc w:val="center"/>
        <w:rPr>
          <w:rFonts w:ascii="GHEA Grapalat" w:hAnsi="GHEA Grapalat" w:cs="Sylfaen"/>
          <w:sz w:val="16"/>
          <w:szCs w:val="16"/>
          <w:lang w:val="es-ES"/>
        </w:rPr>
      </w:pPr>
    </w:p>
    <w:p w14:paraId="67B1954A" w14:textId="77777777" w:rsidR="009C5430" w:rsidRPr="00487F5A" w:rsidRDefault="009C5430" w:rsidP="00E6785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E67857">
      <w:pPr>
        <w:widowControl w:val="0"/>
        <w:ind w:left="-142" w:firstLine="142"/>
        <w:jc w:val="both"/>
        <w:rPr>
          <w:rFonts w:ascii="GHEA Grapalat" w:hAnsi="GHEA Grapalat"/>
          <w:i/>
        </w:rPr>
      </w:pPr>
    </w:p>
    <w:p w14:paraId="17179C8D" w14:textId="7FDD79E0" w:rsidR="009C5430" w:rsidRDefault="009C5430" w:rsidP="00E67857">
      <w:pPr>
        <w:widowControl w:val="0"/>
        <w:ind w:left="-142" w:firstLine="142"/>
        <w:jc w:val="both"/>
        <w:rPr>
          <w:rFonts w:ascii="GHEA Grapalat" w:hAnsi="GHEA Grapalat"/>
          <w:i/>
        </w:rPr>
      </w:pPr>
    </w:p>
    <w:p w14:paraId="6E999077" w14:textId="14481C72" w:rsidR="009C5430" w:rsidRDefault="009C5430" w:rsidP="00E67857">
      <w:pPr>
        <w:widowControl w:val="0"/>
        <w:ind w:left="-142" w:firstLine="142"/>
        <w:jc w:val="both"/>
        <w:rPr>
          <w:rFonts w:ascii="GHEA Grapalat" w:hAnsi="GHEA Grapalat"/>
          <w:i/>
        </w:rPr>
      </w:pPr>
    </w:p>
    <w:p w14:paraId="2D77F497" w14:textId="77777777" w:rsidR="009C5430" w:rsidRPr="00B138F3" w:rsidRDefault="009C5430" w:rsidP="00E67857">
      <w:pPr>
        <w:widowControl w:val="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9FC26" w14:textId="77777777" w:rsidR="0083206A" w:rsidRDefault="0083206A">
      <w:r>
        <w:separator/>
      </w:r>
    </w:p>
  </w:endnote>
  <w:endnote w:type="continuationSeparator" w:id="0">
    <w:p w14:paraId="6BB147FA" w14:textId="77777777" w:rsidR="0083206A" w:rsidRDefault="0083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B9CEF" w14:textId="77777777" w:rsidR="0083206A" w:rsidRDefault="0083206A">
      <w:r>
        <w:separator/>
      </w:r>
    </w:p>
  </w:footnote>
  <w:footnote w:type="continuationSeparator" w:id="0">
    <w:p w14:paraId="08143584" w14:textId="77777777" w:rsidR="0083206A" w:rsidRDefault="0083206A">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4">
    <w:p w14:paraId="2377BD77" w14:textId="77777777" w:rsidR="000B740C" w:rsidRPr="008842CE" w:rsidRDefault="000B740C" w:rsidP="000B740C">
      <w:pPr>
        <w:pStyle w:val="FootnoteText"/>
        <w:jc w:val="both"/>
      </w:pPr>
    </w:p>
  </w:footnote>
  <w:footnote w:id="25">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7">
    <w:p w14:paraId="5D41616A" w14:textId="77777777" w:rsidR="00E93F76" w:rsidRPr="008842CE" w:rsidRDefault="00E93F76" w:rsidP="00E93F76">
      <w:pPr>
        <w:pStyle w:val="FootnoteText"/>
        <w:jc w:val="both"/>
      </w:pPr>
    </w:p>
  </w:footnote>
  <w:footnote w:id="28">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9">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0">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1">
    <w:p w14:paraId="7BFC82F4" w14:textId="77777777" w:rsidR="0061787C" w:rsidRPr="000A504A" w:rsidRDefault="0061787C" w:rsidP="00BB28C8">
      <w:pPr>
        <w:pStyle w:val="FootnoteText"/>
        <w:widowControl w:val="0"/>
        <w:jc w:val="both"/>
        <w:rPr>
          <w:ins w:id="18"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2">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3">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6">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7">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3C2"/>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9BF"/>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207B"/>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5DA9"/>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126B"/>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6E9"/>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3B3"/>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1E01"/>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06A"/>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3E8A"/>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263"/>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3D"/>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874F6"/>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34"/>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857"/>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18BE"/>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3E9"/>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4324</TotalTime>
  <Pages>95</Pages>
  <Words>26054</Words>
  <Characters>148512</Characters>
  <Application>Microsoft Office Word</Application>
  <DocSecurity>0</DocSecurity>
  <Lines>1237</Lines>
  <Paragraphs>348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174218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1914</cp:revision>
  <cp:lastPrinted>2018-02-16T07:12:00Z</cp:lastPrinted>
  <dcterms:created xsi:type="dcterms:W3CDTF">2019-10-28T07:04:00Z</dcterms:created>
  <dcterms:modified xsi:type="dcterms:W3CDTF">2025-12-17T14:28:00Z</dcterms:modified>
</cp:coreProperties>
</file>